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09CFA" w14:textId="77777777" w:rsidR="002514BF" w:rsidRPr="002514BF" w:rsidRDefault="002514BF" w:rsidP="002514BF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  <w:b/>
        </w:rPr>
        <w:t>Clinical Skills Education Title:</w:t>
      </w:r>
      <w:r w:rsidRPr="002514BF">
        <w:rPr>
          <w:rFonts w:ascii="Arial" w:hAnsi="Arial" w:cs="Arial"/>
        </w:rPr>
        <w:t xml:space="preserve"> The Male Rectal Exam</w:t>
      </w:r>
    </w:p>
    <w:p w14:paraId="09B37C9F" w14:textId="77777777" w:rsidR="002514BF" w:rsidRDefault="002514BF" w:rsidP="00E03713">
      <w:pPr>
        <w:spacing w:after="0"/>
        <w:rPr>
          <w:rFonts w:ascii="Arial" w:hAnsi="Arial" w:cs="Arial"/>
          <w:b/>
        </w:rPr>
      </w:pPr>
    </w:p>
    <w:p w14:paraId="1983299F" w14:textId="292FCE6C" w:rsidR="00A614A1" w:rsidRPr="002514BF" w:rsidRDefault="007D6AD7" w:rsidP="00E03713">
      <w:pPr>
        <w:spacing w:after="0"/>
        <w:rPr>
          <w:rFonts w:ascii="Arial" w:hAnsi="Arial" w:cs="Arial"/>
          <w:b/>
        </w:rPr>
      </w:pPr>
      <w:r w:rsidRPr="002514BF">
        <w:rPr>
          <w:rFonts w:ascii="Arial" w:hAnsi="Arial" w:cs="Arial"/>
          <w:b/>
        </w:rPr>
        <w:t>Author Name</w:t>
      </w:r>
      <w:r w:rsidR="00BF293B" w:rsidRPr="002514BF">
        <w:rPr>
          <w:rFonts w:ascii="Arial" w:hAnsi="Arial" w:cs="Arial"/>
          <w:b/>
        </w:rPr>
        <w:t xml:space="preserve">: </w:t>
      </w:r>
      <w:r w:rsidR="00BF293B" w:rsidRPr="002514BF">
        <w:rPr>
          <w:rFonts w:ascii="Arial" w:hAnsi="Arial" w:cs="Arial"/>
        </w:rPr>
        <w:t xml:space="preserve">Joe </w:t>
      </w:r>
      <w:proofErr w:type="spellStart"/>
      <w:r w:rsidR="00BF293B" w:rsidRPr="002514BF">
        <w:rPr>
          <w:rFonts w:ascii="Arial" w:hAnsi="Arial" w:cs="Arial"/>
        </w:rPr>
        <w:t>Donroe</w:t>
      </w:r>
      <w:proofErr w:type="spellEnd"/>
      <w:r w:rsidR="006E49D3" w:rsidRPr="002514BF">
        <w:rPr>
          <w:rFonts w:ascii="Arial" w:hAnsi="Arial" w:cs="Arial"/>
        </w:rPr>
        <w:t xml:space="preserve"> M.D.</w:t>
      </w:r>
    </w:p>
    <w:p w14:paraId="048D207C" w14:textId="77777777" w:rsidR="007E4AE2" w:rsidRPr="002514BF" w:rsidRDefault="007E4AE2" w:rsidP="00E03713">
      <w:pPr>
        <w:spacing w:after="0"/>
        <w:rPr>
          <w:rFonts w:ascii="Arial" w:hAnsi="Arial" w:cs="Arial"/>
          <w:b/>
        </w:rPr>
      </w:pPr>
    </w:p>
    <w:p w14:paraId="09530C06" w14:textId="77777777" w:rsidR="002514BF" w:rsidRDefault="007D6AD7" w:rsidP="00E03713">
      <w:pPr>
        <w:spacing w:after="0"/>
        <w:rPr>
          <w:rFonts w:ascii="Arial" w:hAnsi="Arial" w:cs="Arial"/>
          <w:b/>
        </w:rPr>
      </w:pPr>
      <w:r w:rsidRPr="002514BF">
        <w:rPr>
          <w:rFonts w:ascii="Arial" w:hAnsi="Arial" w:cs="Arial"/>
          <w:b/>
        </w:rPr>
        <w:t>Overview</w:t>
      </w:r>
      <w:r w:rsidR="002514BF">
        <w:rPr>
          <w:rFonts w:ascii="Arial" w:hAnsi="Arial" w:cs="Arial"/>
          <w:b/>
        </w:rPr>
        <w:t>:</w:t>
      </w:r>
    </w:p>
    <w:p w14:paraId="3523D784" w14:textId="5200F68E" w:rsidR="00A614A1" w:rsidRPr="002514BF" w:rsidRDefault="007D6AD7" w:rsidP="00E03713">
      <w:pPr>
        <w:spacing w:after="0"/>
        <w:rPr>
          <w:rFonts w:ascii="Arial" w:hAnsi="Arial" w:cs="Arial"/>
          <w:b/>
        </w:rPr>
      </w:pPr>
      <w:r w:rsidRPr="002514BF">
        <w:rPr>
          <w:rFonts w:ascii="Arial" w:hAnsi="Arial" w:cs="Arial"/>
          <w:b/>
        </w:rPr>
        <w:t xml:space="preserve"> </w:t>
      </w:r>
    </w:p>
    <w:p w14:paraId="3B0FABB6" w14:textId="520932F7" w:rsidR="00B266AD" w:rsidRPr="002514BF" w:rsidRDefault="00B32617" w:rsidP="00E03713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While its u</w:t>
      </w:r>
      <w:r w:rsidR="00480CA1" w:rsidRPr="002514BF">
        <w:rPr>
          <w:rFonts w:ascii="Arial" w:hAnsi="Arial" w:cs="Arial"/>
        </w:rPr>
        <w:t>sefulness</w:t>
      </w:r>
      <w:r w:rsidRPr="002514BF">
        <w:rPr>
          <w:rFonts w:ascii="Arial" w:hAnsi="Arial" w:cs="Arial"/>
        </w:rPr>
        <w:t xml:space="preserve"> </w:t>
      </w:r>
      <w:r w:rsidR="00274034" w:rsidRPr="002514BF">
        <w:rPr>
          <w:rFonts w:ascii="Arial" w:hAnsi="Arial" w:cs="Arial"/>
        </w:rPr>
        <w:t>in</w:t>
      </w:r>
      <w:r w:rsidRPr="002514BF">
        <w:rPr>
          <w:rFonts w:ascii="Arial" w:hAnsi="Arial" w:cs="Arial"/>
        </w:rPr>
        <w:t xml:space="preserve"> </w:t>
      </w:r>
      <w:r w:rsidR="00480CA1" w:rsidRPr="002514BF">
        <w:rPr>
          <w:rFonts w:ascii="Arial" w:hAnsi="Arial" w:cs="Arial"/>
        </w:rPr>
        <w:t xml:space="preserve">cancer </w:t>
      </w:r>
      <w:r w:rsidRPr="002514BF">
        <w:rPr>
          <w:rFonts w:ascii="Arial" w:hAnsi="Arial" w:cs="Arial"/>
        </w:rPr>
        <w:t xml:space="preserve">screening is debated, the male rectal examination remains an important part of the physical exam. </w:t>
      </w:r>
      <w:r w:rsidRPr="008D4AB2">
        <w:rPr>
          <w:rFonts w:ascii="Arial" w:hAnsi="Arial" w:cs="Arial"/>
        </w:rPr>
        <w:t>The exam</w:t>
      </w:r>
      <w:r w:rsidR="00A27138" w:rsidRPr="008D4AB2">
        <w:rPr>
          <w:rFonts w:ascii="Arial" w:hAnsi="Arial" w:cs="Arial"/>
        </w:rPr>
        <w:t xml:space="preserve"> is indicated in selected</w:t>
      </w:r>
      <w:r w:rsidRPr="008D4AB2">
        <w:rPr>
          <w:rFonts w:ascii="Arial" w:hAnsi="Arial" w:cs="Arial"/>
        </w:rPr>
        <w:t xml:space="preserve"> patients with lower urinary tract symptoms, urinary and/or fecal incontinence o</w:t>
      </w:r>
      <w:r w:rsidR="00480CA1" w:rsidRPr="008D4AB2">
        <w:rPr>
          <w:rFonts w:ascii="Arial" w:hAnsi="Arial" w:cs="Arial"/>
        </w:rPr>
        <w:t>r retention</w:t>
      </w:r>
      <w:r w:rsidR="007560FB" w:rsidRPr="008D4AB2">
        <w:rPr>
          <w:rFonts w:ascii="Arial" w:hAnsi="Arial" w:cs="Arial"/>
        </w:rPr>
        <w:t>, back pain</w:t>
      </w:r>
      <w:r w:rsidR="00480CA1" w:rsidRPr="008D4AB2">
        <w:rPr>
          <w:rFonts w:ascii="Arial" w:hAnsi="Arial" w:cs="Arial"/>
        </w:rPr>
        <w:t>,</w:t>
      </w:r>
      <w:r w:rsidRPr="008D4AB2">
        <w:rPr>
          <w:rFonts w:ascii="Arial" w:hAnsi="Arial" w:cs="Arial"/>
        </w:rPr>
        <w:t xml:space="preserve"> </w:t>
      </w:r>
      <w:r w:rsidR="00274034" w:rsidRPr="008D4AB2">
        <w:rPr>
          <w:rFonts w:ascii="Arial" w:hAnsi="Arial" w:cs="Arial"/>
        </w:rPr>
        <w:t>ano</w:t>
      </w:r>
      <w:r w:rsidR="00480CA1" w:rsidRPr="008D4AB2">
        <w:rPr>
          <w:rFonts w:ascii="Arial" w:hAnsi="Arial" w:cs="Arial"/>
        </w:rPr>
        <w:t>rectal symptoms</w:t>
      </w:r>
      <w:r w:rsidR="008C1A2C" w:rsidRPr="008D4AB2">
        <w:rPr>
          <w:rFonts w:ascii="Arial" w:hAnsi="Arial" w:cs="Arial"/>
        </w:rPr>
        <w:t xml:space="preserve">, </w:t>
      </w:r>
      <w:r w:rsidR="00223A65" w:rsidRPr="008D4AB2">
        <w:rPr>
          <w:rFonts w:ascii="Arial" w:hAnsi="Arial" w:cs="Arial"/>
        </w:rPr>
        <w:t>abdominal complaints</w:t>
      </w:r>
      <w:r w:rsidR="00A27138" w:rsidRPr="008D4AB2">
        <w:rPr>
          <w:rFonts w:ascii="Arial" w:hAnsi="Arial" w:cs="Arial"/>
        </w:rPr>
        <w:t>,</w:t>
      </w:r>
      <w:r w:rsidR="008C1A2C" w:rsidRPr="008D4AB2">
        <w:rPr>
          <w:rFonts w:ascii="Arial" w:hAnsi="Arial" w:cs="Arial"/>
        </w:rPr>
        <w:t xml:space="preserve"> </w:t>
      </w:r>
      <w:r w:rsidR="00480CA1" w:rsidRPr="008D4AB2">
        <w:rPr>
          <w:rFonts w:ascii="Arial" w:hAnsi="Arial" w:cs="Arial"/>
        </w:rPr>
        <w:t>trauma</w:t>
      </w:r>
      <w:r w:rsidR="008C1A2C" w:rsidRPr="008D4AB2">
        <w:rPr>
          <w:rFonts w:ascii="Arial" w:hAnsi="Arial" w:cs="Arial"/>
        </w:rPr>
        <w:t xml:space="preserve"> patients</w:t>
      </w:r>
      <w:r w:rsidR="00480CA1" w:rsidRPr="008D4AB2">
        <w:rPr>
          <w:rFonts w:ascii="Arial" w:hAnsi="Arial" w:cs="Arial"/>
        </w:rPr>
        <w:t>, unexplained anemia, weight loss, or bone pain</w:t>
      </w:r>
      <w:r w:rsidRPr="008D4AB2">
        <w:rPr>
          <w:rFonts w:ascii="Arial" w:hAnsi="Arial" w:cs="Arial"/>
        </w:rPr>
        <w:t>.</w:t>
      </w:r>
      <w:r w:rsidR="007560FB" w:rsidRPr="008D4AB2">
        <w:rPr>
          <w:rFonts w:ascii="Arial" w:hAnsi="Arial" w:cs="Arial"/>
        </w:rPr>
        <w:t xml:space="preserve"> T</w:t>
      </w:r>
      <w:r w:rsidR="00D358AE" w:rsidRPr="008D4AB2">
        <w:rPr>
          <w:rFonts w:ascii="Arial" w:hAnsi="Arial" w:cs="Arial"/>
        </w:rPr>
        <w:t>here are no absolute contraindications to the rectal exam</w:t>
      </w:r>
      <w:r w:rsidR="00AC039D" w:rsidRPr="008D4AB2">
        <w:rPr>
          <w:rFonts w:ascii="Arial" w:hAnsi="Arial" w:cs="Arial"/>
        </w:rPr>
        <w:t>;</w:t>
      </w:r>
      <w:r w:rsidR="00D358AE" w:rsidRPr="008D4AB2">
        <w:rPr>
          <w:rFonts w:ascii="Arial" w:hAnsi="Arial" w:cs="Arial"/>
        </w:rPr>
        <w:t xml:space="preserve"> </w:t>
      </w:r>
      <w:r w:rsidR="007560FB" w:rsidRPr="008D4AB2">
        <w:rPr>
          <w:rFonts w:ascii="Arial" w:hAnsi="Arial" w:cs="Arial"/>
        </w:rPr>
        <w:t xml:space="preserve">however, </w:t>
      </w:r>
      <w:r w:rsidR="00D358AE" w:rsidRPr="008D4AB2">
        <w:rPr>
          <w:rFonts w:ascii="Arial" w:hAnsi="Arial" w:cs="Arial"/>
        </w:rPr>
        <w:t xml:space="preserve">relative contraindications include patient unwillingness to </w:t>
      </w:r>
      <w:r w:rsidR="007560FB" w:rsidRPr="008D4AB2">
        <w:rPr>
          <w:rFonts w:ascii="Arial" w:hAnsi="Arial" w:cs="Arial"/>
        </w:rPr>
        <w:t>undergo</w:t>
      </w:r>
      <w:r w:rsidR="00D358AE" w:rsidRPr="008D4AB2">
        <w:rPr>
          <w:rFonts w:ascii="Arial" w:hAnsi="Arial" w:cs="Arial"/>
        </w:rPr>
        <w:t xml:space="preserve"> the exam, severe rectal pain, recent anorectal surgery or trauma, and neutropenia.</w:t>
      </w:r>
      <w:r w:rsidR="00D358AE" w:rsidRPr="002514BF">
        <w:rPr>
          <w:rFonts w:ascii="Arial" w:hAnsi="Arial" w:cs="Arial"/>
        </w:rPr>
        <w:t xml:space="preserve">  </w:t>
      </w:r>
    </w:p>
    <w:p w14:paraId="633B26E7" w14:textId="77777777" w:rsidR="00BC536C" w:rsidRPr="002514BF" w:rsidRDefault="00BC536C" w:rsidP="00E03713">
      <w:pPr>
        <w:spacing w:after="0"/>
        <w:rPr>
          <w:rFonts w:ascii="Arial" w:hAnsi="Arial" w:cs="Arial"/>
        </w:rPr>
      </w:pPr>
    </w:p>
    <w:p w14:paraId="6F505830" w14:textId="1BF76A7D" w:rsidR="00821192" w:rsidRPr="002514BF" w:rsidRDefault="007560FB" w:rsidP="006270EA">
      <w:pPr>
        <w:spacing w:after="0"/>
        <w:rPr>
          <w:rFonts w:ascii="Arial" w:hAnsi="Arial" w:cs="Arial"/>
        </w:rPr>
      </w:pPr>
      <w:r w:rsidRPr="008D4AB2">
        <w:rPr>
          <w:rFonts w:ascii="Arial" w:hAnsi="Arial" w:cs="Arial"/>
        </w:rPr>
        <w:t>When</w:t>
      </w:r>
      <w:r w:rsidR="00C650D7" w:rsidRPr="008D4AB2">
        <w:rPr>
          <w:rFonts w:ascii="Arial" w:hAnsi="Arial" w:cs="Arial"/>
        </w:rPr>
        <w:t xml:space="preserve"> performing the rectal exam, </w:t>
      </w:r>
      <w:r w:rsidR="007E3AA4" w:rsidRPr="008D4AB2">
        <w:rPr>
          <w:rFonts w:ascii="Arial" w:hAnsi="Arial" w:cs="Arial"/>
        </w:rPr>
        <w:t>the examiner should</w:t>
      </w:r>
      <w:r w:rsidR="00C650D7" w:rsidRPr="008D4AB2">
        <w:rPr>
          <w:rFonts w:ascii="Arial" w:hAnsi="Arial" w:cs="Arial"/>
        </w:rPr>
        <w:t xml:space="preserve"> conceptualize the</w:t>
      </w:r>
      <w:r w:rsidRPr="008D4AB2">
        <w:rPr>
          <w:rFonts w:ascii="Arial" w:hAnsi="Arial" w:cs="Arial"/>
        </w:rPr>
        <w:t xml:space="preserve"> relevant</w:t>
      </w:r>
      <w:r w:rsidR="00C650D7" w:rsidRPr="008D4AB2">
        <w:rPr>
          <w:rFonts w:ascii="Arial" w:hAnsi="Arial" w:cs="Arial"/>
        </w:rPr>
        <w:t xml:space="preserve"> </w:t>
      </w:r>
      <w:commentRangeStart w:id="0"/>
      <w:r w:rsidRPr="008D4AB2">
        <w:rPr>
          <w:rFonts w:ascii="Arial" w:hAnsi="Arial" w:cs="Arial"/>
        </w:rPr>
        <w:t>anatomy</w:t>
      </w:r>
      <w:commentRangeEnd w:id="0"/>
      <w:r w:rsidR="00CE537D" w:rsidRPr="002514BF">
        <w:rPr>
          <w:rStyle w:val="CommentReference"/>
          <w:rFonts w:ascii="Arial" w:hAnsi="Arial" w:cs="Arial"/>
          <w:sz w:val="24"/>
          <w:szCs w:val="24"/>
        </w:rPr>
        <w:commentReference w:id="0"/>
      </w:r>
      <w:r w:rsidR="00C650D7" w:rsidRPr="008D4AB2">
        <w:rPr>
          <w:rFonts w:ascii="Arial" w:hAnsi="Arial" w:cs="Arial"/>
        </w:rPr>
        <w:t>. The external anal sphincter is the most distal part of the anal canal</w:t>
      </w:r>
      <w:r w:rsidRPr="008D4AB2">
        <w:rPr>
          <w:rFonts w:ascii="Arial" w:hAnsi="Arial" w:cs="Arial"/>
        </w:rPr>
        <w:t>,</w:t>
      </w:r>
      <w:r w:rsidR="00C650D7" w:rsidRPr="008D4AB2">
        <w:rPr>
          <w:rFonts w:ascii="Arial" w:hAnsi="Arial" w:cs="Arial"/>
        </w:rPr>
        <w:t xml:space="preserve"> which extends</w:t>
      </w:r>
      <w:r w:rsidR="00A71B46" w:rsidRPr="008D4AB2">
        <w:rPr>
          <w:rFonts w:ascii="Arial" w:hAnsi="Arial" w:cs="Arial"/>
        </w:rPr>
        <w:t xml:space="preserve"> </w:t>
      </w:r>
      <w:r w:rsidR="00D358AE" w:rsidRPr="008D4AB2">
        <w:rPr>
          <w:rFonts w:ascii="Arial" w:hAnsi="Arial" w:cs="Arial"/>
        </w:rPr>
        <w:t xml:space="preserve">three to </w:t>
      </w:r>
      <w:r w:rsidR="00C650D7" w:rsidRPr="008D4AB2">
        <w:rPr>
          <w:rFonts w:ascii="Arial" w:hAnsi="Arial" w:cs="Arial"/>
        </w:rPr>
        <w:t>four</w:t>
      </w:r>
      <w:r w:rsidR="00A71B46" w:rsidRPr="008D4AB2">
        <w:rPr>
          <w:rFonts w:ascii="Arial" w:hAnsi="Arial" w:cs="Arial"/>
        </w:rPr>
        <w:t xml:space="preserve"> centimeters </w:t>
      </w:r>
      <w:r w:rsidR="00C650D7" w:rsidRPr="008D4AB2">
        <w:rPr>
          <w:rFonts w:ascii="Arial" w:hAnsi="Arial" w:cs="Arial"/>
        </w:rPr>
        <w:t>before</w:t>
      </w:r>
      <w:r w:rsidR="00AB21A3" w:rsidRPr="008D4AB2">
        <w:rPr>
          <w:rFonts w:ascii="Arial" w:hAnsi="Arial" w:cs="Arial"/>
        </w:rPr>
        <w:t xml:space="preserve"> </w:t>
      </w:r>
      <w:r w:rsidR="00D358AE" w:rsidRPr="008D4AB2">
        <w:rPr>
          <w:rFonts w:ascii="Arial" w:hAnsi="Arial" w:cs="Arial"/>
        </w:rPr>
        <w:t>transitioning into the</w:t>
      </w:r>
      <w:r w:rsidR="00186B53" w:rsidRPr="008D4AB2">
        <w:rPr>
          <w:rFonts w:ascii="Arial" w:hAnsi="Arial" w:cs="Arial"/>
        </w:rPr>
        <w:t xml:space="preserve"> rectum</w:t>
      </w:r>
      <w:r w:rsidR="00AB21A3" w:rsidRPr="008D4AB2">
        <w:rPr>
          <w:rFonts w:ascii="Arial" w:hAnsi="Arial" w:cs="Arial"/>
        </w:rPr>
        <w:t>. The prostate</w:t>
      </w:r>
      <w:r w:rsidR="00A71B46" w:rsidRPr="008D4AB2">
        <w:rPr>
          <w:rFonts w:ascii="Arial" w:hAnsi="Arial" w:cs="Arial"/>
        </w:rPr>
        <w:t xml:space="preserve"> gland lies anterior to the</w:t>
      </w:r>
      <w:r w:rsidR="00AB21A3" w:rsidRPr="008D4AB2">
        <w:rPr>
          <w:rFonts w:ascii="Arial" w:hAnsi="Arial" w:cs="Arial"/>
        </w:rPr>
        <w:t xml:space="preserve"> rectum</w:t>
      </w:r>
      <w:r w:rsidR="00CD6511" w:rsidRPr="008D4AB2">
        <w:rPr>
          <w:rFonts w:ascii="Arial" w:hAnsi="Arial" w:cs="Arial"/>
        </w:rPr>
        <w:t>,</w:t>
      </w:r>
      <w:r w:rsidR="00AB21A3" w:rsidRPr="008D4AB2">
        <w:rPr>
          <w:rFonts w:ascii="Arial" w:hAnsi="Arial" w:cs="Arial"/>
        </w:rPr>
        <w:t xml:space="preserve"> </w:t>
      </w:r>
      <w:r w:rsidR="008C1A2C" w:rsidRPr="008D4AB2">
        <w:rPr>
          <w:rFonts w:ascii="Arial" w:hAnsi="Arial" w:cs="Arial"/>
        </w:rPr>
        <w:t xml:space="preserve">just beyond </w:t>
      </w:r>
      <w:r w:rsidR="00223A65" w:rsidRPr="008D4AB2">
        <w:rPr>
          <w:rFonts w:ascii="Arial" w:hAnsi="Arial" w:cs="Arial"/>
        </w:rPr>
        <w:t>th</w:t>
      </w:r>
      <w:r w:rsidR="00D358AE" w:rsidRPr="008D4AB2">
        <w:rPr>
          <w:rFonts w:ascii="Arial" w:hAnsi="Arial" w:cs="Arial"/>
        </w:rPr>
        <w:t>e anal canal. The posterior surface of the prostate</w:t>
      </w:r>
      <w:r w:rsidRPr="008D4AB2">
        <w:rPr>
          <w:rFonts w:ascii="Arial" w:hAnsi="Arial" w:cs="Arial"/>
        </w:rPr>
        <w:t>, including</w:t>
      </w:r>
      <w:r w:rsidR="00D358AE" w:rsidRPr="008D4AB2">
        <w:rPr>
          <w:rFonts w:ascii="Arial" w:hAnsi="Arial" w:cs="Arial"/>
        </w:rPr>
        <w:t xml:space="preserve"> </w:t>
      </w:r>
      <w:r w:rsidRPr="008D4AB2">
        <w:rPr>
          <w:rFonts w:ascii="Arial" w:hAnsi="Arial" w:cs="Arial"/>
        </w:rPr>
        <w:t>its apex, base, lateral lobes, and median</w:t>
      </w:r>
      <w:bookmarkStart w:id="1" w:name="_GoBack"/>
      <w:bookmarkEnd w:id="1"/>
      <w:r w:rsidRPr="008D4AB2">
        <w:rPr>
          <w:rFonts w:ascii="Arial" w:hAnsi="Arial" w:cs="Arial"/>
        </w:rPr>
        <w:t xml:space="preserve"> sulcus</w:t>
      </w:r>
      <w:r w:rsidR="00CD6511" w:rsidRPr="008D4AB2">
        <w:rPr>
          <w:rFonts w:ascii="Arial" w:hAnsi="Arial" w:cs="Arial"/>
        </w:rPr>
        <w:t>,</w:t>
      </w:r>
      <w:r w:rsidRPr="008D4AB2">
        <w:rPr>
          <w:rFonts w:ascii="Arial" w:hAnsi="Arial" w:cs="Arial"/>
        </w:rPr>
        <w:t xml:space="preserve"> </w:t>
      </w:r>
      <w:r w:rsidR="00D358AE" w:rsidRPr="008D4AB2">
        <w:rPr>
          <w:rFonts w:ascii="Arial" w:hAnsi="Arial" w:cs="Arial"/>
        </w:rPr>
        <w:t>can be palpated through the rectal wall</w:t>
      </w:r>
      <w:r w:rsidR="00364718" w:rsidRPr="008D4AB2">
        <w:rPr>
          <w:rFonts w:ascii="Arial" w:hAnsi="Arial" w:cs="Arial"/>
        </w:rPr>
        <w:t>.</w:t>
      </w:r>
      <w:r w:rsidR="006270EA" w:rsidRPr="008D4AB2">
        <w:rPr>
          <w:rFonts w:ascii="Arial" w:hAnsi="Arial" w:cs="Arial"/>
        </w:rPr>
        <w:t xml:space="preserve"> The normal consistency of the prostate is simila</w:t>
      </w:r>
      <w:r w:rsidR="00A27138" w:rsidRPr="008D4AB2">
        <w:rPr>
          <w:rFonts w:ascii="Arial" w:hAnsi="Arial" w:cs="Arial"/>
        </w:rPr>
        <w:t>r to</w:t>
      </w:r>
      <w:r w:rsidR="00CD6511" w:rsidRPr="008D4AB2">
        <w:rPr>
          <w:rFonts w:ascii="Arial" w:hAnsi="Arial" w:cs="Arial"/>
        </w:rPr>
        <w:t xml:space="preserve"> </w:t>
      </w:r>
      <w:r w:rsidR="00A27138" w:rsidRPr="008D4AB2">
        <w:rPr>
          <w:rFonts w:ascii="Arial" w:hAnsi="Arial" w:cs="Arial"/>
        </w:rPr>
        <w:t>the</w:t>
      </w:r>
      <w:r w:rsidR="006270EA" w:rsidRPr="008D4AB2">
        <w:rPr>
          <w:rFonts w:ascii="Arial" w:hAnsi="Arial" w:cs="Arial"/>
        </w:rPr>
        <w:t xml:space="preserve"> </w:t>
      </w:r>
      <w:proofErr w:type="spellStart"/>
      <w:r w:rsidR="006270EA" w:rsidRPr="008D4AB2">
        <w:rPr>
          <w:rFonts w:ascii="Arial" w:hAnsi="Arial" w:cs="Arial"/>
        </w:rPr>
        <w:t>thenar</w:t>
      </w:r>
      <w:proofErr w:type="spellEnd"/>
      <w:r w:rsidR="006270EA" w:rsidRPr="008D4AB2">
        <w:rPr>
          <w:rFonts w:ascii="Arial" w:hAnsi="Arial" w:cs="Arial"/>
        </w:rPr>
        <w:t xml:space="preserve"> eminence wh</w:t>
      </w:r>
      <w:r w:rsidR="00A12E95" w:rsidRPr="008D4AB2">
        <w:rPr>
          <w:rFonts w:ascii="Arial" w:hAnsi="Arial" w:cs="Arial"/>
        </w:rPr>
        <w:t>en the hand is in a tight fist</w:t>
      </w:r>
      <w:r w:rsidR="006270EA" w:rsidRPr="008D4AB2">
        <w:rPr>
          <w:rFonts w:ascii="Arial" w:hAnsi="Arial" w:cs="Arial"/>
        </w:rPr>
        <w:t xml:space="preserve">. The </w:t>
      </w:r>
      <w:r w:rsidR="007E3AA4" w:rsidRPr="008D4AB2">
        <w:rPr>
          <w:rFonts w:ascii="Arial" w:hAnsi="Arial" w:cs="Arial"/>
        </w:rPr>
        <w:t>thumb knuckle</w:t>
      </w:r>
      <w:r w:rsidR="006270EA" w:rsidRPr="008D4AB2">
        <w:rPr>
          <w:rFonts w:ascii="Arial" w:hAnsi="Arial" w:cs="Arial"/>
        </w:rPr>
        <w:t xml:space="preserve"> is representative of what a hard nodule may feel like</w:t>
      </w:r>
      <w:r w:rsidR="006270EA" w:rsidRPr="008D4AB2">
        <w:rPr>
          <w:rStyle w:val="CommentReference"/>
          <w:rFonts w:ascii="Arial" w:hAnsi="Arial" w:cs="Arial"/>
          <w:sz w:val="24"/>
          <w:szCs w:val="24"/>
        </w:rPr>
        <w:commentReference w:id="2"/>
      </w:r>
      <w:r w:rsidR="006270EA" w:rsidRPr="008D4AB2">
        <w:rPr>
          <w:rFonts w:ascii="Arial" w:hAnsi="Arial" w:cs="Arial"/>
        </w:rPr>
        <w:t xml:space="preserve">. The normal size of the prostate </w:t>
      </w:r>
      <w:r w:rsidR="00EE718D" w:rsidRPr="008D4AB2">
        <w:rPr>
          <w:rFonts w:ascii="Arial" w:hAnsi="Arial" w:cs="Arial"/>
        </w:rPr>
        <w:t>increases</w:t>
      </w:r>
      <w:r w:rsidR="006270EA" w:rsidRPr="008D4AB2">
        <w:rPr>
          <w:rFonts w:ascii="Arial" w:hAnsi="Arial" w:cs="Arial"/>
        </w:rPr>
        <w:t xml:space="preserve"> with age and</w:t>
      </w:r>
      <w:r w:rsidR="00CD6511" w:rsidRPr="008D4AB2">
        <w:rPr>
          <w:rFonts w:ascii="Arial" w:hAnsi="Arial" w:cs="Arial"/>
        </w:rPr>
        <w:t xml:space="preserve"> </w:t>
      </w:r>
      <w:r w:rsidR="006270EA" w:rsidRPr="008D4AB2">
        <w:rPr>
          <w:rFonts w:ascii="Arial" w:hAnsi="Arial" w:cs="Arial"/>
        </w:rPr>
        <w:t xml:space="preserve">is </w:t>
      </w:r>
      <w:proofErr w:type="gramStart"/>
      <w:r w:rsidR="006270EA" w:rsidRPr="008D4AB2">
        <w:rPr>
          <w:rFonts w:ascii="Arial" w:hAnsi="Arial" w:cs="Arial"/>
        </w:rPr>
        <w:t>approximately</w:t>
      </w:r>
      <w:proofErr w:type="gramEnd"/>
      <w:r w:rsidR="006270EA" w:rsidRPr="008D4AB2">
        <w:rPr>
          <w:rFonts w:ascii="Arial" w:hAnsi="Arial" w:cs="Arial"/>
        </w:rPr>
        <w:t xml:space="preserve"> 4.0</w:t>
      </w:r>
      <w:r w:rsidR="00CD6511" w:rsidRPr="008D4AB2">
        <w:rPr>
          <w:rFonts w:ascii="Arial" w:hAnsi="Arial" w:cs="Arial"/>
        </w:rPr>
        <w:t xml:space="preserve"> </w:t>
      </w:r>
      <w:r w:rsidR="006270EA" w:rsidRPr="008D4AB2">
        <w:rPr>
          <w:rFonts w:ascii="Arial" w:hAnsi="Arial" w:cs="Arial"/>
        </w:rPr>
        <w:t>cm</w:t>
      </w:r>
      <w:r w:rsidR="00EE718D" w:rsidRPr="008D4AB2">
        <w:rPr>
          <w:rFonts w:ascii="Arial" w:hAnsi="Arial" w:cs="Arial"/>
        </w:rPr>
        <w:t xml:space="preserve"> </w:t>
      </w:r>
      <w:r w:rsidR="007E3AA4" w:rsidRPr="008D4AB2">
        <w:rPr>
          <w:rFonts w:ascii="Arial" w:hAnsi="Arial" w:cs="Arial"/>
        </w:rPr>
        <w:t>by 3.5</w:t>
      </w:r>
      <w:r w:rsidR="00CD6511" w:rsidRPr="008D4AB2">
        <w:rPr>
          <w:rFonts w:ascii="Arial" w:hAnsi="Arial" w:cs="Arial"/>
        </w:rPr>
        <w:t xml:space="preserve"> </w:t>
      </w:r>
      <w:r w:rsidR="007E3AA4" w:rsidRPr="008D4AB2">
        <w:rPr>
          <w:rFonts w:ascii="Arial" w:hAnsi="Arial" w:cs="Arial"/>
        </w:rPr>
        <w:t>cm</w:t>
      </w:r>
      <w:r w:rsidR="006270EA" w:rsidRPr="008D4AB2">
        <w:rPr>
          <w:rFonts w:ascii="Arial" w:hAnsi="Arial" w:cs="Arial"/>
        </w:rPr>
        <w:t>, or 20-30</w:t>
      </w:r>
      <w:r w:rsidR="00CD6511" w:rsidRPr="008D4AB2">
        <w:rPr>
          <w:rFonts w:ascii="Arial" w:hAnsi="Arial" w:cs="Arial"/>
        </w:rPr>
        <w:t xml:space="preserve"> </w:t>
      </w:r>
      <w:r w:rsidR="006270EA" w:rsidRPr="008D4AB2">
        <w:rPr>
          <w:rFonts w:ascii="Arial" w:hAnsi="Arial" w:cs="Arial"/>
        </w:rPr>
        <w:t>g</w:t>
      </w:r>
      <w:r w:rsidR="00CD6511" w:rsidRPr="008D4AB2">
        <w:rPr>
          <w:rFonts w:ascii="Arial" w:hAnsi="Arial" w:cs="Arial"/>
        </w:rPr>
        <w:t>, in a young man</w:t>
      </w:r>
      <w:r w:rsidR="006270EA" w:rsidRPr="008D4AB2">
        <w:rPr>
          <w:rFonts w:ascii="Arial" w:hAnsi="Arial" w:cs="Arial"/>
        </w:rPr>
        <w:t>.</w:t>
      </w:r>
      <w:r w:rsidR="006270EA" w:rsidRPr="002514BF">
        <w:rPr>
          <w:rFonts w:ascii="Arial" w:hAnsi="Arial" w:cs="Arial"/>
        </w:rPr>
        <w:t xml:space="preserve"> </w:t>
      </w:r>
    </w:p>
    <w:p w14:paraId="6ADD33B5" w14:textId="77777777" w:rsidR="00223A65" w:rsidRPr="002514BF" w:rsidRDefault="00223A65" w:rsidP="00E03713">
      <w:pPr>
        <w:spacing w:after="0"/>
        <w:rPr>
          <w:rFonts w:ascii="Arial" w:hAnsi="Arial" w:cs="Arial"/>
        </w:rPr>
      </w:pPr>
    </w:p>
    <w:p w14:paraId="44766D17" w14:textId="36D7058D" w:rsidR="007560FB" w:rsidRPr="002514BF" w:rsidRDefault="00A71B46" w:rsidP="00E03713">
      <w:pPr>
        <w:spacing w:after="0"/>
        <w:rPr>
          <w:rFonts w:ascii="Arial" w:hAnsi="Arial" w:cs="Arial"/>
          <w:b/>
        </w:rPr>
      </w:pPr>
      <w:r w:rsidRPr="008D4AB2">
        <w:rPr>
          <w:rFonts w:ascii="Arial" w:hAnsi="Arial" w:cs="Arial"/>
        </w:rPr>
        <w:t>The steps of the</w:t>
      </w:r>
      <w:r w:rsidR="008C1A2C" w:rsidRPr="008D4AB2">
        <w:rPr>
          <w:rFonts w:ascii="Arial" w:hAnsi="Arial" w:cs="Arial"/>
        </w:rPr>
        <w:t xml:space="preserve"> </w:t>
      </w:r>
      <w:r w:rsidR="00274034" w:rsidRPr="008D4AB2">
        <w:rPr>
          <w:rFonts w:ascii="Arial" w:hAnsi="Arial" w:cs="Arial"/>
        </w:rPr>
        <w:t xml:space="preserve">male rectal </w:t>
      </w:r>
      <w:r w:rsidR="008C1A2C" w:rsidRPr="008D4AB2">
        <w:rPr>
          <w:rFonts w:ascii="Arial" w:hAnsi="Arial" w:cs="Arial"/>
        </w:rPr>
        <w:t>exam</w:t>
      </w:r>
      <w:r w:rsidR="00CD6511" w:rsidRPr="008D4AB2">
        <w:rPr>
          <w:rFonts w:ascii="Arial" w:hAnsi="Arial" w:cs="Arial"/>
        </w:rPr>
        <w:t>,</w:t>
      </w:r>
      <w:r w:rsidR="008C1A2C" w:rsidRPr="008D4AB2">
        <w:rPr>
          <w:rFonts w:ascii="Arial" w:hAnsi="Arial" w:cs="Arial"/>
        </w:rPr>
        <w:t xml:space="preserve"> including</w:t>
      </w:r>
      <w:r w:rsidRPr="008D4AB2">
        <w:rPr>
          <w:rFonts w:ascii="Arial" w:hAnsi="Arial" w:cs="Arial"/>
        </w:rPr>
        <w:t xml:space="preserve"> preparation, positioning, neurologic assessment, </w:t>
      </w:r>
      <w:r w:rsidR="00EE718D" w:rsidRPr="008D4AB2">
        <w:rPr>
          <w:rFonts w:ascii="Arial" w:hAnsi="Arial" w:cs="Arial"/>
        </w:rPr>
        <w:t xml:space="preserve">external inspection and </w:t>
      </w:r>
      <w:r w:rsidRPr="008D4AB2">
        <w:rPr>
          <w:rFonts w:ascii="Arial" w:hAnsi="Arial" w:cs="Arial"/>
        </w:rPr>
        <w:t>palpation</w:t>
      </w:r>
      <w:r w:rsidR="00EE718D" w:rsidRPr="008D4AB2">
        <w:rPr>
          <w:rFonts w:ascii="Arial" w:hAnsi="Arial" w:cs="Arial"/>
        </w:rPr>
        <w:t>, examination</w:t>
      </w:r>
      <w:r w:rsidRPr="008D4AB2">
        <w:rPr>
          <w:rFonts w:ascii="Arial" w:hAnsi="Arial" w:cs="Arial"/>
        </w:rPr>
        <w:t xml:space="preserve"> of the prostate and rectum, and evaluation of the stool</w:t>
      </w:r>
      <w:r w:rsidR="00CD6511" w:rsidRPr="008D4AB2">
        <w:rPr>
          <w:rFonts w:ascii="Arial" w:hAnsi="Arial" w:cs="Arial"/>
        </w:rPr>
        <w:t>,</w:t>
      </w:r>
      <w:r w:rsidR="002960CD" w:rsidRPr="008D4AB2">
        <w:rPr>
          <w:rFonts w:ascii="Arial" w:hAnsi="Arial" w:cs="Arial"/>
        </w:rPr>
        <w:t xml:space="preserve"> are detailed in </w:t>
      </w:r>
      <w:r w:rsidR="007560FB" w:rsidRPr="008D4AB2">
        <w:rPr>
          <w:rFonts w:ascii="Arial" w:hAnsi="Arial" w:cs="Arial"/>
        </w:rPr>
        <w:t>this video</w:t>
      </w:r>
      <w:r w:rsidRPr="008D4AB2">
        <w:rPr>
          <w:rFonts w:ascii="Arial" w:hAnsi="Arial" w:cs="Arial"/>
        </w:rPr>
        <w:t>.</w:t>
      </w:r>
      <w:r w:rsidRPr="002514BF">
        <w:rPr>
          <w:rFonts w:ascii="Arial" w:hAnsi="Arial" w:cs="Arial"/>
        </w:rPr>
        <w:t xml:space="preserve"> </w:t>
      </w:r>
      <w:del w:id="3" w:author="Jessica Stanis" w:date="2015-03-12T11:54:00Z">
        <w:r w:rsidR="00274034" w:rsidRPr="002514BF" w:rsidDel="001A00FE">
          <w:rPr>
            <w:rFonts w:ascii="Arial" w:hAnsi="Arial" w:cs="Arial"/>
          </w:rPr>
          <w:delText xml:space="preserve">The female rectal exam and the male genitourinary (GU) exam are beyond the scope of this </w:delText>
        </w:r>
        <w:r w:rsidR="00CD6511" w:rsidRPr="002514BF" w:rsidDel="001A00FE">
          <w:rPr>
            <w:rFonts w:ascii="Arial" w:hAnsi="Arial" w:cs="Arial"/>
          </w:rPr>
          <w:delText>demonstration</w:delText>
        </w:r>
        <w:r w:rsidR="00274034" w:rsidRPr="002514BF" w:rsidDel="001A00FE">
          <w:rPr>
            <w:rFonts w:ascii="Arial" w:hAnsi="Arial" w:cs="Arial"/>
          </w:rPr>
          <w:delText xml:space="preserve">.  </w:delText>
        </w:r>
      </w:del>
    </w:p>
    <w:p w14:paraId="3C881A68" w14:textId="77777777" w:rsidR="007560FB" w:rsidRPr="002514BF" w:rsidRDefault="007560FB" w:rsidP="00E03713">
      <w:pPr>
        <w:spacing w:after="0"/>
        <w:rPr>
          <w:rFonts w:ascii="Arial" w:hAnsi="Arial" w:cs="Arial"/>
          <w:b/>
        </w:rPr>
      </w:pPr>
    </w:p>
    <w:p w14:paraId="74C024B9" w14:textId="09FF7E28" w:rsidR="00364718" w:rsidRPr="002514BF" w:rsidRDefault="007D6AD7" w:rsidP="00E03713">
      <w:pPr>
        <w:spacing w:after="0"/>
        <w:rPr>
          <w:rFonts w:ascii="Arial" w:hAnsi="Arial" w:cs="Arial"/>
          <w:b/>
        </w:rPr>
      </w:pPr>
      <w:r w:rsidRPr="002514BF">
        <w:rPr>
          <w:rFonts w:ascii="Arial" w:hAnsi="Arial" w:cs="Arial"/>
          <w:b/>
        </w:rPr>
        <w:t>Procedure</w:t>
      </w:r>
      <w:r w:rsidR="002514BF">
        <w:rPr>
          <w:rFonts w:ascii="Arial" w:hAnsi="Arial" w:cs="Arial"/>
          <w:b/>
        </w:rPr>
        <w:t>:</w:t>
      </w:r>
      <w:r w:rsidR="00553209" w:rsidRPr="002514BF">
        <w:rPr>
          <w:rFonts w:ascii="Arial" w:hAnsi="Arial" w:cs="Arial"/>
          <w:b/>
        </w:rPr>
        <w:t xml:space="preserve"> </w:t>
      </w:r>
    </w:p>
    <w:p w14:paraId="6240B909" w14:textId="77777777" w:rsidR="00E03276" w:rsidRPr="002514BF" w:rsidRDefault="00E03276" w:rsidP="00E03713">
      <w:pPr>
        <w:spacing w:after="0"/>
        <w:rPr>
          <w:rFonts w:ascii="Arial" w:hAnsi="Arial" w:cs="Arial"/>
        </w:rPr>
      </w:pPr>
    </w:p>
    <w:p w14:paraId="330C1FDB" w14:textId="6C9509C0" w:rsidR="000706A5" w:rsidRPr="002514BF" w:rsidRDefault="000706A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 xml:space="preserve">1. </w:t>
      </w:r>
      <w:r w:rsidR="00674675" w:rsidRPr="002514BF">
        <w:rPr>
          <w:rFonts w:ascii="Arial" w:hAnsi="Arial" w:cs="Arial"/>
        </w:rPr>
        <w:t xml:space="preserve">Preparation for </w:t>
      </w:r>
      <w:r w:rsidR="00CD6511" w:rsidRPr="002514BF">
        <w:rPr>
          <w:rFonts w:ascii="Arial" w:hAnsi="Arial" w:cs="Arial"/>
        </w:rPr>
        <w:t xml:space="preserve">the </w:t>
      </w:r>
      <w:r w:rsidR="000A053A" w:rsidRPr="002514BF">
        <w:rPr>
          <w:rFonts w:ascii="Arial" w:hAnsi="Arial" w:cs="Arial"/>
        </w:rPr>
        <w:t>E</w:t>
      </w:r>
      <w:r w:rsidR="00674675" w:rsidRPr="002514BF">
        <w:rPr>
          <w:rFonts w:ascii="Arial" w:hAnsi="Arial" w:cs="Arial"/>
        </w:rPr>
        <w:t>xam</w:t>
      </w:r>
      <w:r w:rsidR="00CD6511" w:rsidRPr="002514BF">
        <w:rPr>
          <w:rFonts w:ascii="Arial" w:hAnsi="Arial" w:cs="Arial"/>
        </w:rPr>
        <w:t>.</w:t>
      </w:r>
    </w:p>
    <w:p w14:paraId="269EAE5C" w14:textId="77777777" w:rsidR="000706A5" w:rsidRPr="002514BF" w:rsidRDefault="000706A5" w:rsidP="00005414">
      <w:pPr>
        <w:pStyle w:val="ListParagraph"/>
        <w:spacing w:after="0"/>
        <w:ind w:left="420"/>
        <w:rPr>
          <w:rFonts w:ascii="Arial" w:hAnsi="Arial" w:cs="Arial"/>
        </w:rPr>
      </w:pPr>
    </w:p>
    <w:p w14:paraId="2610C6C4" w14:textId="2CA4014A" w:rsidR="00CF06B4" w:rsidRPr="002514BF" w:rsidRDefault="009328BD" w:rsidP="001A00FE">
      <w:pPr>
        <w:pStyle w:val="ListParagraph"/>
        <w:numPr>
          <w:ilvl w:val="1"/>
          <w:numId w:val="7"/>
        </w:num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 xml:space="preserve">Prepare the </w:t>
      </w:r>
      <w:r w:rsidR="000A053A" w:rsidRPr="002514BF">
        <w:rPr>
          <w:rFonts w:ascii="Arial" w:hAnsi="Arial" w:cs="Arial"/>
        </w:rPr>
        <w:t>P</w:t>
      </w:r>
      <w:r w:rsidRPr="002514BF">
        <w:rPr>
          <w:rFonts w:ascii="Arial" w:hAnsi="Arial" w:cs="Arial"/>
        </w:rPr>
        <w:t>atient</w:t>
      </w:r>
      <w:r w:rsidR="00CD6511" w:rsidRPr="002514BF">
        <w:rPr>
          <w:rFonts w:ascii="Arial" w:hAnsi="Arial" w:cs="Arial"/>
        </w:rPr>
        <w:t>.</w:t>
      </w:r>
    </w:p>
    <w:p w14:paraId="1AD536CB" w14:textId="77777777" w:rsidR="000706A5" w:rsidRPr="002514BF" w:rsidRDefault="000706A5" w:rsidP="00E03713">
      <w:pPr>
        <w:spacing w:after="0"/>
        <w:rPr>
          <w:rFonts w:ascii="Arial" w:hAnsi="Arial" w:cs="Arial"/>
        </w:rPr>
      </w:pPr>
    </w:p>
    <w:p w14:paraId="5DCB9F05" w14:textId="540C9C85" w:rsidR="009328BD" w:rsidRPr="002514BF" w:rsidRDefault="00247A9F" w:rsidP="00E03713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1.1.1</w:t>
      </w:r>
      <w:r w:rsidR="00186B53" w:rsidRPr="002514BF">
        <w:rPr>
          <w:rFonts w:ascii="Arial" w:hAnsi="Arial" w:cs="Arial"/>
        </w:rPr>
        <w:t>.</w:t>
      </w:r>
      <w:r w:rsidRPr="002514BF">
        <w:rPr>
          <w:rFonts w:ascii="Arial" w:hAnsi="Arial" w:cs="Arial"/>
        </w:rPr>
        <w:t xml:space="preserve"> </w:t>
      </w:r>
      <w:r w:rsidR="00116A44" w:rsidRPr="002514BF">
        <w:rPr>
          <w:rFonts w:ascii="Arial" w:hAnsi="Arial" w:cs="Arial"/>
          <w:highlight w:val="yellow"/>
        </w:rPr>
        <w:t>Inform</w:t>
      </w:r>
      <w:r w:rsidR="009328BD" w:rsidRPr="002514BF">
        <w:rPr>
          <w:rFonts w:ascii="Arial" w:hAnsi="Arial" w:cs="Arial"/>
          <w:highlight w:val="yellow"/>
        </w:rPr>
        <w:t xml:space="preserve"> the patient </w:t>
      </w:r>
      <w:r w:rsidR="00186B53" w:rsidRPr="002514BF">
        <w:rPr>
          <w:rFonts w:ascii="Arial" w:hAnsi="Arial" w:cs="Arial"/>
          <w:highlight w:val="yellow"/>
        </w:rPr>
        <w:t>of</w:t>
      </w:r>
      <w:r w:rsidR="009328BD" w:rsidRPr="002514BF">
        <w:rPr>
          <w:rFonts w:ascii="Arial" w:hAnsi="Arial" w:cs="Arial"/>
          <w:highlight w:val="yellow"/>
        </w:rPr>
        <w:t xml:space="preserve"> the exam about to </w:t>
      </w:r>
      <w:r w:rsidR="00CD6511" w:rsidRPr="002514BF">
        <w:rPr>
          <w:rFonts w:ascii="Arial" w:hAnsi="Arial" w:cs="Arial"/>
          <w:highlight w:val="yellow"/>
        </w:rPr>
        <w:t xml:space="preserve">be </w:t>
      </w:r>
      <w:r w:rsidR="009328BD" w:rsidRPr="002514BF">
        <w:rPr>
          <w:rFonts w:ascii="Arial" w:hAnsi="Arial" w:cs="Arial"/>
          <w:highlight w:val="yellow"/>
        </w:rPr>
        <w:t>perform</w:t>
      </w:r>
      <w:r w:rsidR="00CD6511" w:rsidRPr="002514BF">
        <w:rPr>
          <w:rFonts w:ascii="Arial" w:hAnsi="Arial" w:cs="Arial"/>
          <w:highlight w:val="yellow"/>
        </w:rPr>
        <w:t>ed</w:t>
      </w:r>
      <w:r w:rsidR="009328BD" w:rsidRPr="002514BF">
        <w:rPr>
          <w:rFonts w:ascii="Arial" w:hAnsi="Arial" w:cs="Arial"/>
          <w:highlight w:val="yellow"/>
        </w:rPr>
        <w:t xml:space="preserve"> and the reas</w:t>
      </w:r>
      <w:r w:rsidRPr="002514BF">
        <w:rPr>
          <w:rFonts w:ascii="Arial" w:hAnsi="Arial" w:cs="Arial"/>
          <w:highlight w:val="yellow"/>
        </w:rPr>
        <w:t xml:space="preserve">on for </w:t>
      </w:r>
      <w:r w:rsidR="00CD6511" w:rsidRPr="002514BF">
        <w:rPr>
          <w:rFonts w:ascii="Arial" w:hAnsi="Arial" w:cs="Arial"/>
          <w:highlight w:val="yellow"/>
        </w:rPr>
        <w:t>it</w:t>
      </w:r>
      <w:r w:rsidRPr="002514BF">
        <w:rPr>
          <w:rFonts w:ascii="Arial" w:hAnsi="Arial" w:cs="Arial"/>
          <w:highlight w:val="yellow"/>
        </w:rPr>
        <w:t>.</w:t>
      </w:r>
      <w:r w:rsidRPr="002514BF">
        <w:rPr>
          <w:rFonts w:ascii="Arial" w:hAnsi="Arial" w:cs="Arial"/>
        </w:rPr>
        <w:t xml:space="preserve"> Recognize that some men may feel uncomfortable at the idea of having </w:t>
      </w:r>
      <w:r w:rsidR="00186B53" w:rsidRPr="002514BF">
        <w:rPr>
          <w:rFonts w:ascii="Arial" w:hAnsi="Arial" w:cs="Arial"/>
        </w:rPr>
        <w:t>the exam performed</w:t>
      </w:r>
      <w:r w:rsidRPr="002514BF">
        <w:rPr>
          <w:rFonts w:ascii="Arial" w:hAnsi="Arial" w:cs="Arial"/>
        </w:rPr>
        <w:t xml:space="preserve">. If </w:t>
      </w:r>
      <w:r w:rsidR="00CD6511" w:rsidRPr="002514BF">
        <w:rPr>
          <w:rFonts w:ascii="Arial" w:hAnsi="Arial" w:cs="Arial"/>
        </w:rPr>
        <w:t xml:space="preserve">it seems </w:t>
      </w:r>
      <w:r w:rsidRPr="002514BF">
        <w:rPr>
          <w:rFonts w:ascii="Arial" w:hAnsi="Arial" w:cs="Arial"/>
        </w:rPr>
        <w:t>a patient feels uncomfortable with the exam, take a moment to explore the reasons why.</w:t>
      </w:r>
      <w:r w:rsidR="00CD6511" w:rsidRPr="002514BF">
        <w:rPr>
          <w:rFonts w:ascii="Arial" w:hAnsi="Arial" w:cs="Arial"/>
        </w:rPr>
        <w:t xml:space="preserve"> </w:t>
      </w:r>
      <w:r w:rsidR="008C1A2C" w:rsidRPr="002514BF">
        <w:rPr>
          <w:rFonts w:ascii="Arial" w:hAnsi="Arial" w:cs="Arial"/>
          <w:highlight w:val="yellow"/>
        </w:rPr>
        <w:t xml:space="preserve">Discussing the exam in a matter of fact way </w:t>
      </w:r>
      <w:r w:rsidR="00CD6511" w:rsidRPr="002514BF">
        <w:rPr>
          <w:rFonts w:ascii="Arial" w:hAnsi="Arial" w:cs="Arial"/>
          <w:highlight w:val="yellow"/>
        </w:rPr>
        <w:t>tends to</w:t>
      </w:r>
      <w:r w:rsidR="008C1A2C" w:rsidRPr="002514BF">
        <w:rPr>
          <w:rFonts w:ascii="Arial" w:hAnsi="Arial" w:cs="Arial"/>
          <w:highlight w:val="yellow"/>
        </w:rPr>
        <w:t xml:space="preserve"> lessen </w:t>
      </w:r>
      <w:r w:rsidR="00CD6511" w:rsidRPr="002514BF">
        <w:rPr>
          <w:rFonts w:ascii="Arial" w:hAnsi="Arial" w:cs="Arial"/>
          <w:highlight w:val="yellow"/>
        </w:rPr>
        <w:t xml:space="preserve">a patient’s </w:t>
      </w:r>
      <w:r w:rsidR="008C1A2C" w:rsidRPr="002514BF">
        <w:rPr>
          <w:rFonts w:ascii="Arial" w:hAnsi="Arial" w:cs="Arial"/>
          <w:highlight w:val="yellow"/>
        </w:rPr>
        <w:t>anxiety</w:t>
      </w:r>
      <w:r w:rsidR="008C1A2C" w:rsidRPr="002514BF">
        <w:rPr>
          <w:rFonts w:ascii="Arial" w:hAnsi="Arial" w:cs="Arial"/>
        </w:rPr>
        <w:t>.</w:t>
      </w:r>
    </w:p>
    <w:p w14:paraId="6A9EEEAE" w14:textId="77777777" w:rsidR="00CF06B4" w:rsidRPr="002514BF" w:rsidRDefault="00CF06B4" w:rsidP="00E03713">
      <w:pPr>
        <w:spacing w:after="0"/>
        <w:rPr>
          <w:rFonts w:ascii="Arial" w:hAnsi="Arial" w:cs="Arial"/>
        </w:rPr>
      </w:pPr>
    </w:p>
    <w:p w14:paraId="331C5A65" w14:textId="02DD7FD9" w:rsidR="006E49D3" w:rsidRPr="002514BF" w:rsidRDefault="00247A9F" w:rsidP="004E7BBD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1.1.2</w:t>
      </w:r>
      <w:r w:rsidR="001961B5" w:rsidRPr="002514BF">
        <w:rPr>
          <w:rFonts w:ascii="Arial" w:hAnsi="Arial" w:cs="Arial"/>
          <w:highlight w:val="yellow"/>
        </w:rPr>
        <w:t>.</w:t>
      </w:r>
      <w:r w:rsidR="00C32CD6" w:rsidRPr="002514BF">
        <w:rPr>
          <w:rFonts w:ascii="Arial" w:hAnsi="Arial" w:cs="Arial"/>
          <w:highlight w:val="yellow"/>
        </w:rPr>
        <w:t xml:space="preserve"> As with all sensitive examinations, it is important to be mindful of the language used during the exam</w:t>
      </w:r>
      <w:r w:rsidR="00223A65" w:rsidRPr="002514BF">
        <w:rPr>
          <w:rFonts w:ascii="Arial" w:hAnsi="Arial" w:cs="Arial"/>
          <w:highlight w:val="yellow"/>
        </w:rPr>
        <w:t xml:space="preserve"> and to minimize exposure and </w:t>
      </w:r>
      <w:r w:rsidR="006601AC" w:rsidRPr="002514BF">
        <w:rPr>
          <w:rFonts w:ascii="Arial" w:hAnsi="Arial" w:cs="Arial"/>
          <w:highlight w:val="yellow"/>
        </w:rPr>
        <w:t xml:space="preserve">physical </w:t>
      </w:r>
      <w:r w:rsidR="00223A65" w:rsidRPr="002514BF">
        <w:rPr>
          <w:rFonts w:ascii="Arial" w:hAnsi="Arial" w:cs="Arial"/>
          <w:highlight w:val="yellow"/>
        </w:rPr>
        <w:t>contact</w:t>
      </w:r>
      <w:r w:rsidR="00C32CD6" w:rsidRPr="002514BF">
        <w:rPr>
          <w:rFonts w:ascii="Arial" w:hAnsi="Arial" w:cs="Arial"/>
          <w:highlight w:val="yellow"/>
        </w:rPr>
        <w:t>.</w:t>
      </w:r>
      <w:r w:rsidR="00C32CD6" w:rsidRPr="002514BF">
        <w:rPr>
          <w:rFonts w:ascii="Arial" w:hAnsi="Arial" w:cs="Arial"/>
        </w:rPr>
        <w:t xml:space="preserve"> </w:t>
      </w:r>
      <w:r w:rsidR="00CD6511" w:rsidRPr="002514BF">
        <w:rPr>
          <w:rFonts w:ascii="Arial" w:hAnsi="Arial" w:cs="Arial"/>
        </w:rPr>
        <w:t>While conducting</w:t>
      </w:r>
      <w:r w:rsidR="004E7BBD" w:rsidRPr="002514BF">
        <w:rPr>
          <w:rFonts w:ascii="Arial" w:hAnsi="Arial" w:cs="Arial"/>
        </w:rPr>
        <w:t xml:space="preserve"> the exam, tell the patient what you intend to do before actually performing the maneuver. </w:t>
      </w:r>
      <w:r w:rsidR="00C32CD6" w:rsidRPr="002514BF">
        <w:rPr>
          <w:rFonts w:ascii="Arial" w:hAnsi="Arial" w:cs="Arial"/>
        </w:rPr>
        <w:t>In general</w:t>
      </w:r>
      <w:r w:rsidR="00A27138" w:rsidRPr="002514BF">
        <w:rPr>
          <w:rFonts w:ascii="Arial" w:hAnsi="Arial" w:cs="Arial"/>
        </w:rPr>
        <w:t>,</w:t>
      </w:r>
      <w:r w:rsidR="00C32CD6" w:rsidRPr="002514BF">
        <w:rPr>
          <w:rFonts w:ascii="Arial" w:hAnsi="Arial" w:cs="Arial"/>
        </w:rPr>
        <w:t xml:space="preserve"> </w:t>
      </w:r>
      <w:r w:rsidR="00C32CD6" w:rsidRPr="002514BF">
        <w:rPr>
          <w:rFonts w:ascii="Arial" w:hAnsi="Arial" w:cs="Arial"/>
          <w:highlight w:val="yellow"/>
        </w:rPr>
        <w:t>avoid words that can have intimate connotation</w:t>
      </w:r>
      <w:r w:rsidR="00CD6511" w:rsidRPr="002514BF">
        <w:rPr>
          <w:rFonts w:ascii="Arial" w:hAnsi="Arial" w:cs="Arial"/>
          <w:highlight w:val="yellow"/>
        </w:rPr>
        <w:t>,</w:t>
      </w:r>
      <w:r w:rsidR="00C32CD6" w:rsidRPr="002514BF">
        <w:rPr>
          <w:rFonts w:ascii="Arial" w:hAnsi="Arial" w:cs="Arial"/>
          <w:highlight w:val="yellow"/>
        </w:rPr>
        <w:t xml:space="preserve"> such as </w:t>
      </w:r>
      <w:r w:rsidR="00E03713" w:rsidRPr="002514BF">
        <w:rPr>
          <w:rFonts w:ascii="Arial" w:hAnsi="Arial" w:cs="Arial"/>
          <w:highlight w:val="yellow"/>
        </w:rPr>
        <w:t>“</w:t>
      </w:r>
      <w:r w:rsidR="00C32CD6" w:rsidRPr="002514BF">
        <w:rPr>
          <w:rFonts w:ascii="Arial" w:hAnsi="Arial" w:cs="Arial"/>
          <w:highlight w:val="yellow"/>
        </w:rPr>
        <w:t>feel</w:t>
      </w:r>
      <w:r w:rsidR="00E03713" w:rsidRPr="002514BF">
        <w:rPr>
          <w:rFonts w:ascii="Arial" w:hAnsi="Arial" w:cs="Arial"/>
          <w:highlight w:val="yellow"/>
        </w:rPr>
        <w:t>”</w:t>
      </w:r>
      <w:r w:rsidR="00C32CD6" w:rsidRPr="002514BF">
        <w:rPr>
          <w:rFonts w:ascii="Arial" w:hAnsi="Arial" w:cs="Arial"/>
          <w:highlight w:val="yellow"/>
        </w:rPr>
        <w:t xml:space="preserve">, </w:t>
      </w:r>
      <w:r w:rsidR="00E03713" w:rsidRPr="002514BF">
        <w:rPr>
          <w:rFonts w:ascii="Arial" w:hAnsi="Arial" w:cs="Arial"/>
          <w:highlight w:val="yellow"/>
        </w:rPr>
        <w:lastRenderedPageBreak/>
        <w:t>“</w:t>
      </w:r>
      <w:r w:rsidR="00C32CD6" w:rsidRPr="002514BF">
        <w:rPr>
          <w:rFonts w:ascii="Arial" w:hAnsi="Arial" w:cs="Arial"/>
          <w:highlight w:val="yellow"/>
        </w:rPr>
        <w:t>touch</w:t>
      </w:r>
      <w:r w:rsidR="00E03713" w:rsidRPr="002514BF">
        <w:rPr>
          <w:rFonts w:ascii="Arial" w:hAnsi="Arial" w:cs="Arial"/>
          <w:highlight w:val="yellow"/>
        </w:rPr>
        <w:t xml:space="preserve">”, </w:t>
      </w:r>
      <w:r w:rsidR="00CD6511" w:rsidRPr="002514BF">
        <w:rPr>
          <w:rFonts w:ascii="Arial" w:hAnsi="Arial" w:cs="Arial"/>
          <w:highlight w:val="yellow"/>
        </w:rPr>
        <w:t xml:space="preserve">and </w:t>
      </w:r>
      <w:r w:rsidR="00E03713" w:rsidRPr="002514BF">
        <w:rPr>
          <w:rFonts w:ascii="Arial" w:hAnsi="Arial" w:cs="Arial"/>
          <w:highlight w:val="yellow"/>
        </w:rPr>
        <w:t>“looks good”</w:t>
      </w:r>
      <w:r w:rsidR="00CD6511" w:rsidRPr="002514BF">
        <w:rPr>
          <w:rFonts w:ascii="Arial" w:hAnsi="Arial" w:cs="Arial"/>
          <w:highlight w:val="yellow"/>
        </w:rPr>
        <w:t>,</w:t>
      </w:r>
      <w:r w:rsidR="00C32CD6" w:rsidRPr="002514BF">
        <w:rPr>
          <w:rFonts w:ascii="Arial" w:hAnsi="Arial" w:cs="Arial"/>
          <w:highlight w:val="yellow"/>
        </w:rPr>
        <w:t xml:space="preserve"> as well as words that are overly medical</w:t>
      </w:r>
      <w:r w:rsidR="00CD6511" w:rsidRPr="002514BF">
        <w:rPr>
          <w:rFonts w:ascii="Arial" w:hAnsi="Arial" w:cs="Arial"/>
          <w:highlight w:val="yellow"/>
        </w:rPr>
        <w:t>,</w:t>
      </w:r>
      <w:r w:rsidR="00C32CD6" w:rsidRPr="002514BF">
        <w:rPr>
          <w:rFonts w:ascii="Arial" w:hAnsi="Arial" w:cs="Arial"/>
          <w:highlight w:val="yellow"/>
        </w:rPr>
        <w:t xml:space="preserve"> such as </w:t>
      </w:r>
      <w:r w:rsidR="00E03713" w:rsidRPr="002514BF">
        <w:rPr>
          <w:rFonts w:ascii="Arial" w:hAnsi="Arial" w:cs="Arial"/>
          <w:highlight w:val="yellow"/>
        </w:rPr>
        <w:t>“</w:t>
      </w:r>
      <w:r w:rsidR="00C32CD6" w:rsidRPr="002514BF">
        <w:rPr>
          <w:rFonts w:ascii="Arial" w:hAnsi="Arial" w:cs="Arial"/>
          <w:highlight w:val="yellow"/>
        </w:rPr>
        <w:t>probe</w:t>
      </w:r>
      <w:r w:rsidR="00E03713" w:rsidRPr="002514BF">
        <w:rPr>
          <w:rFonts w:ascii="Arial" w:hAnsi="Arial" w:cs="Arial"/>
          <w:highlight w:val="yellow"/>
        </w:rPr>
        <w:t>”</w:t>
      </w:r>
      <w:r w:rsidR="00C32CD6" w:rsidRPr="002514BF">
        <w:rPr>
          <w:rFonts w:ascii="Arial" w:hAnsi="Arial" w:cs="Arial"/>
          <w:highlight w:val="yellow"/>
        </w:rPr>
        <w:t xml:space="preserve"> and </w:t>
      </w:r>
      <w:r w:rsidR="00E03713" w:rsidRPr="002514BF">
        <w:rPr>
          <w:rFonts w:ascii="Arial" w:hAnsi="Arial" w:cs="Arial"/>
          <w:highlight w:val="yellow"/>
        </w:rPr>
        <w:t>“</w:t>
      </w:r>
      <w:r w:rsidR="00C32CD6" w:rsidRPr="002514BF">
        <w:rPr>
          <w:rFonts w:ascii="Arial" w:hAnsi="Arial" w:cs="Arial"/>
          <w:highlight w:val="yellow"/>
        </w:rPr>
        <w:t>palpate</w:t>
      </w:r>
      <w:r w:rsidR="00E03713" w:rsidRPr="002514BF">
        <w:rPr>
          <w:rFonts w:ascii="Arial" w:hAnsi="Arial" w:cs="Arial"/>
          <w:highlight w:val="yellow"/>
        </w:rPr>
        <w:t>”</w:t>
      </w:r>
      <w:r w:rsidR="00C32CD6" w:rsidRPr="002514BF">
        <w:rPr>
          <w:rFonts w:ascii="Arial" w:hAnsi="Arial" w:cs="Arial"/>
          <w:highlight w:val="yellow"/>
        </w:rPr>
        <w:t xml:space="preserve">. Some useful neutral words include </w:t>
      </w:r>
      <w:r w:rsidR="00E03713" w:rsidRPr="002514BF">
        <w:rPr>
          <w:rFonts w:ascii="Arial" w:hAnsi="Arial" w:cs="Arial"/>
          <w:highlight w:val="yellow"/>
        </w:rPr>
        <w:t>“</w:t>
      </w:r>
      <w:r w:rsidR="00C32CD6" w:rsidRPr="002514BF">
        <w:rPr>
          <w:rFonts w:ascii="Arial" w:hAnsi="Arial" w:cs="Arial"/>
          <w:highlight w:val="yellow"/>
        </w:rPr>
        <w:t>examine</w:t>
      </w:r>
      <w:r w:rsidR="00E03713" w:rsidRPr="002514BF">
        <w:rPr>
          <w:rFonts w:ascii="Arial" w:hAnsi="Arial" w:cs="Arial"/>
          <w:highlight w:val="yellow"/>
        </w:rPr>
        <w:t>”</w:t>
      </w:r>
      <w:r w:rsidR="00C32CD6" w:rsidRPr="002514BF">
        <w:rPr>
          <w:rFonts w:ascii="Arial" w:hAnsi="Arial" w:cs="Arial"/>
          <w:highlight w:val="yellow"/>
        </w:rPr>
        <w:t xml:space="preserve">, </w:t>
      </w:r>
      <w:r w:rsidR="00E03713" w:rsidRPr="002514BF">
        <w:rPr>
          <w:rFonts w:ascii="Arial" w:hAnsi="Arial" w:cs="Arial"/>
          <w:highlight w:val="yellow"/>
        </w:rPr>
        <w:t>“</w:t>
      </w:r>
      <w:r w:rsidR="00C32CD6" w:rsidRPr="002514BF">
        <w:rPr>
          <w:rFonts w:ascii="Arial" w:hAnsi="Arial" w:cs="Arial"/>
          <w:highlight w:val="yellow"/>
        </w:rPr>
        <w:t>check</w:t>
      </w:r>
      <w:r w:rsidR="00E03713" w:rsidRPr="002514BF">
        <w:rPr>
          <w:rFonts w:ascii="Arial" w:hAnsi="Arial" w:cs="Arial"/>
          <w:highlight w:val="yellow"/>
        </w:rPr>
        <w:t>”</w:t>
      </w:r>
      <w:r w:rsidR="00C32CD6" w:rsidRPr="002514BF">
        <w:rPr>
          <w:rFonts w:ascii="Arial" w:hAnsi="Arial" w:cs="Arial"/>
          <w:highlight w:val="yellow"/>
        </w:rPr>
        <w:t xml:space="preserve">, </w:t>
      </w:r>
      <w:r w:rsidR="00E03713" w:rsidRPr="002514BF">
        <w:rPr>
          <w:rFonts w:ascii="Arial" w:hAnsi="Arial" w:cs="Arial"/>
          <w:highlight w:val="yellow"/>
        </w:rPr>
        <w:t>“</w:t>
      </w:r>
      <w:r w:rsidR="00C32CD6" w:rsidRPr="002514BF">
        <w:rPr>
          <w:rFonts w:ascii="Arial" w:hAnsi="Arial" w:cs="Arial"/>
          <w:highlight w:val="yellow"/>
        </w:rPr>
        <w:t>assess</w:t>
      </w:r>
      <w:r w:rsidR="00E03713" w:rsidRPr="002514BF">
        <w:rPr>
          <w:rFonts w:ascii="Arial" w:hAnsi="Arial" w:cs="Arial"/>
          <w:highlight w:val="yellow"/>
        </w:rPr>
        <w:t>”</w:t>
      </w:r>
      <w:r w:rsidR="00C32CD6" w:rsidRPr="002514BF">
        <w:rPr>
          <w:rFonts w:ascii="Arial" w:hAnsi="Arial" w:cs="Arial"/>
          <w:highlight w:val="yellow"/>
        </w:rPr>
        <w:t xml:space="preserve">, </w:t>
      </w:r>
      <w:r w:rsidR="00E03713" w:rsidRPr="002514BF">
        <w:rPr>
          <w:rFonts w:ascii="Arial" w:hAnsi="Arial" w:cs="Arial"/>
          <w:highlight w:val="yellow"/>
        </w:rPr>
        <w:t>“</w:t>
      </w:r>
      <w:r w:rsidR="00C32CD6" w:rsidRPr="002514BF">
        <w:rPr>
          <w:rFonts w:ascii="Arial" w:hAnsi="Arial" w:cs="Arial"/>
          <w:highlight w:val="yellow"/>
        </w:rPr>
        <w:t>insert</w:t>
      </w:r>
      <w:r w:rsidR="00E03713" w:rsidRPr="002514BF">
        <w:rPr>
          <w:rFonts w:ascii="Arial" w:hAnsi="Arial" w:cs="Arial"/>
          <w:highlight w:val="yellow"/>
        </w:rPr>
        <w:t xml:space="preserve">”, </w:t>
      </w:r>
      <w:r w:rsidR="00CD6511" w:rsidRPr="002514BF">
        <w:rPr>
          <w:rFonts w:ascii="Arial" w:hAnsi="Arial" w:cs="Arial"/>
          <w:highlight w:val="yellow"/>
        </w:rPr>
        <w:t xml:space="preserve">and </w:t>
      </w:r>
      <w:r w:rsidR="00E03713" w:rsidRPr="002514BF">
        <w:rPr>
          <w:rFonts w:ascii="Arial" w:hAnsi="Arial" w:cs="Arial"/>
          <w:highlight w:val="yellow"/>
        </w:rPr>
        <w:t>“appears healthy”</w:t>
      </w:r>
      <w:r w:rsidR="00C32CD6" w:rsidRPr="002514BF">
        <w:rPr>
          <w:rFonts w:ascii="Arial" w:hAnsi="Arial" w:cs="Arial"/>
          <w:highlight w:val="yellow"/>
        </w:rPr>
        <w:t>.</w:t>
      </w:r>
      <w:r w:rsidR="009F4942" w:rsidRPr="002514BF">
        <w:rPr>
          <w:rFonts w:ascii="Arial" w:hAnsi="Arial" w:cs="Arial"/>
        </w:rPr>
        <w:t xml:space="preserve"> </w:t>
      </w:r>
    </w:p>
    <w:p w14:paraId="515A09B9" w14:textId="77777777" w:rsidR="006E49D3" w:rsidRPr="002514BF" w:rsidRDefault="006E49D3" w:rsidP="004E7BBD">
      <w:pPr>
        <w:spacing w:after="0"/>
        <w:rPr>
          <w:rFonts w:ascii="Arial" w:hAnsi="Arial" w:cs="Arial"/>
        </w:rPr>
      </w:pPr>
    </w:p>
    <w:p w14:paraId="0B8955D9" w14:textId="3936CF3A" w:rsidR="00E03713" w:rsidRPr="002514BF" w:rsidRDefault="006E49D3" w:rsidP="004E7BBD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 xml:space="preserve">1.1.3 </w:t>
      </w:r>
      <w:r w:rsidR="00E03713" w:rsidRPr="002514BF">
        <w:rPr>
          <w:rFonts w:ascii="Arial" w:hAnsi="Arial" w:cs="Arial"/>
          <w:highlight w:val="yellow"/>
        </w:rPr>
        <w:t>Expo</w:t>
      </w:r>
      <w:r w:rsidR="009C551F" w:rsidRPr="002514BF">
        <w:rPr>
          <w:rFonts w:ascii="Arial" w:hAnsi="Arial" w:cs="Arial"/>
          <w:highlight w:val="yellow"/>
        </w:rPr>
        <w:t xml:space="preserve">se only the area necessary to perform a thorough exam, then cover the patient as soon as </w:t>
      </w:r>
      <w:r w:rsidR="001961B5" w:rsidRPr="002514BF">
        <w:rPr>
          <w:rFonts w:ascii="Arial" w:hAnsi="Arial" w:cs="Arial"/>
          <w:highlight w:val="yellow"/>
        </w:rPr>
        <w:t xml:space="preserve">the examination of that body part is completed. </w:t>
      </w:r>
      <w:r w:rsidR="009C551F" w:rsidRPr="002514BF">
        <w:rPr>
          <w:rFonts w:ascii="Arial" w:hAnsi="Arial" w:cs="Arial"/>
          <w:highlight w:val="yellow"/>
        </w:rPr>
        <w:t>Avoid unnecessary physical contact during the rectal exam</w:t>
      </w:r>
      <w:r w:rsidR="001961B5" w:rsidRPr="002514BF">
        <w:rPr>
          <w:rFonts w:ascii="Arial" w:hAnsi="Arial" w:cs="Arial"/>
          <w:highlight w:val="yellow"/>
        </w:rPr>
        <w:t>,</w:t>
      </w:r>
      <w:r w:rsidR="009C551F" w:rsidRPr="002514BF">
        <w:rPr>
          <w:rFonts w:ascii="Arial" w:hAnsi="Arial" w:cs="Arial"/>
          <w:highlight w:val="yellow"/>
        </w:rPr>
        <w:t xml:space="preserve"> including inadvertent contact between your leg and the patient.</w:t>
      </w:r>
      <w:r w:rsidR="009C551F" w:rsidRPr="002514BF">
        <w:rPr>
          <w:rFonts w:ascii="Arial" w:hAnsi="Arial" w:cs="Arial"/>
        </w:rPr>
        <w:t xml:space="preserve"> </w:t>
      </w:r>
    </w:p>
    <w:p w14:paraId="2EAF0E38" w14:textId="77777777" w:rsidR="00364718" w:rsidRPr="002514BF" w:rsidRDefault="00364718" w:rsidP="00E03713">
      <w:pPr>
        <w:spacing w:after="0"/>
        <w:rPr>
          <w:rFonts w:ascii="Arial" w:hAnsi="Arial" w:cs="Arial"/>
        </w:rPr>
      </w:pPr>
    </w:p>
    <w:p w14:paraId="0CC15084" w14:textId="5D1D6C20" w:rsidR="00E03713" w:rsidRPr="002514BF" w:rsidRDefault="006601AC" w:rsidP="00E03713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1.1.</w:t>
      </w:r>
      <w:r w:rsidR="006E49D3" w:rsidRPr="002514BF">
        <w:rPr>
          <w:rFonts w:ascii="Arial" w:hAnsi="Arial" w:cs="Arial"/>
        </w:rPr>
        <w:t>4</w:t>
      </w:r>
      <w:r w:rsidR="00E03713" w:rsidRPr="002514BF">
        <w:rPr>
          <w:rFonts w:ascii="Arial" w:hAnsi="Arial" w:cs="Arial"/>
        </w:rPr>
        <w:t xml:space="preserve"> If the patient is not already in a gown, ask </w:t>
      </w:r>
      <w:r w:rsidR="002A25AA" w:rsidRPr="002514BF">
        <w:rPr>
          <w:rFonts w:ascii="Arial" w:hAnsi="Arial" w:cs="Arial"/>
        </w:rPr>
        <w:t>them</w:t>
      </w:r>
      <w:r w:rsidR="00E03713" w:rsidRPr="002514BF">
        <w:rPr>
          <w:rFonts w:ascii="Arial" w:hAnsi="Arial" w:cs="Arial"/>
        </w:rPr>
        <w:t xml:space="preserve"> to change into one. Let the patient know you will leave the room while </w:t>
      </w:r>
      <w:r w:rsidR="002A25AA" w:rsidRPr="002514BF">
        <w:rPr>
          <w:rFonts w:ascii="Arial" w:hAnsi="Arial" w:cs="Arial"/>
        </w:rPr>
        <w:t>they</w:t>
      </w:r>
      <w:r w:rsidR="00E03713" w:rsidRPr="002514BF">
        <w:rPr>
          <w:rFonts w:ascii="Arial" w:hAnsi="Arial" w:cs="Arial"/>
        </w:rPr>
        <w:t xml:space="preserve"> change, and that you will knock prior to re-entry.</w:t>
      </w:r>
    </w:p>
    <w:p w14:paraId="6F3A8715" w14:textId="77777777" w:rsidR="009328BD" w:rsidRPr="002514BF" w:rsidRDefault="009328BD" w:rsidP="00E03713">
      <w:pPr>
        <w:spacing w:after="0"/>
        <w:rPr>
          <w:rFonts w:ascii="Arial" w:hAnsi="Arial" w:cs="Arial"/>
        </w:rPr>
      </w:pPr>
    </w:p>
    <w:p w14:paraId="14DA3E96" w14:textId="493AACA1" w:rsidR="009328BD" w:rsidRPr="002514BF" w:rsidRDefault="00E03713" w:rsidP="00E03713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1.2</w:t>
      </w:r>
      <w:r w:rsidR="001961B5" w:rsidRPr="002514BF">
        <w:rPr>
          <w:rFonts w:ascii="Arial" w:hAnsi="Arial" w:cs="Arial"/>
        </w:rPr>
        <w:t>.</w:t>
      </w:r>
      <w:r w:rsidR="00674675" w:rsidRPr="002514BF">
        <w:rPr>
          <w:rFonts w:ascii="Arial" w:hAnsi="Arial" w:cs="Arial"/>
        </w:rPr>
        <w:t xml:space="preserve"> </w:t>
      </w:r>
      <w:r w:rsidR="00BF293B" w:rsidRPr="002514BF">
        <w:rPr>
          <w:rFonts w:ascii="Arial" w:hAnsi="Arial" w:cs="Arial"/>
        </w:rPr>
        <w:t>Equipment</w:t>
      </w:r>
      <w:r w:rsidR="002A25AA" w:rsidRPr="002514BF">
        <w:rPr>
          <w:rFonts w:ascii="Arial" w:hAnsi="Arial" w:cs="Arial"/>
        </w:rPr>
        <w:t>.</w:t>
      </w:r>
    </w:p>
    <w:p w14:paraId="3093D42B" w14:textId="77777777" w:rsidR="000706A5" w:rsidRPr="002514BF" w:rsidRDefault="000706A5" w:rsidP="00E03713">
      <w:pPr>
        <w:spacing w:after="0"/>
        <w:rPr>
          <w:rFonts w:ascii="Arial" w:hAnsi="Arial" w:cs="Arial"/>
        </w:rPr>
      </w:pPr>
    </w:p>
    <w:p w14:paraId="139FB8FE" w14:textId="6B67CA00" w:rsidR="00FF08EF" w:rsidRPr="002514BF" w:rsidRDefault="00E03713" w:rsidP="00E03713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1.2.1</w:t>
      </w:r>
      <w:r w:rsidR="001961B5" w:rsidRPr="002514BF">
        <w:rPr>
          <w:rFonts w:ascii="Arial" w:hAnsi="Arial" w:cs="Arial"/>
        </w:rPr>
        <w:t>.</w:t>
      </w:r>
      <w:r w:rsidRPr="002514BF">
        <w:rPr>
          <w:rFonts w:ascii="Arial" w:hAnsi="Arial" w:cs="Arial"/>
        </w:rPr>
        <w:t xml:space="preserve"> </w:t>
      </w:r>
      <w:r w:rsidR="009328BD" w:rsidRPr="002514BF">
        <w:rPr>
          <w:rFonts w:ascii="Arial" w:hAnsi="Arial" w:cs="Arial"/>
        </w:rPr>
        <w:t>Before beginning the exam</w:t>
      </w:r>
      <w:r w:rsidR="004E7BBD" w:rsidRPr="002514BF">
        <w:rPr>
          <w:rFonts w:ascii="Arial" w:hAnsi="Arial" w:cs="Arial"/>
        </w:rPr>
        <w:t>,</w:t>
      </w:r>
      <w:r w:rsidR="009328BD" w:rsidRPr="002514BF">
        <w:rPr>
          <w:rFonts w:ascii="Arial" w:hAnsi="Arial" w:cs="Arial"/>
        </w:rPr>
        <w:t xml:space="preserve"> </w:t>
      </w:r>
      <w:r w:rsidR="00653936" w:rsidRPr="002514BF">
        <w:rPr>
          <w:rFonts w:ascii="Arial" w:hAnsi="Arial" w:cs="Arial"/>
        </w:rPr>
        <w:t>be</w:t>
      </w:r>
      <w:r w:rsidR="009328BD" w:rsidRPr="002514BF">
        <w:rPr>
          <w:rFonts w:ascii="Arial" w:hAnsi="Arial" w:cs="Arial"/>
        </w:rPr>
        <w:t xml:space="preserve"> sure everything need</w:t>
      </w:r>
      <w:r w:rsidR="002A25AA" w:rsidRPr="002514BF">
        <w:rPr>
          <w:rFonts w:ascii="Arial" w:hAnsi="Arial" w:cs="Arial"/>
        </w:rPr>
        <w:t>ed</w:t>
      </w:r>
      <w:r w:rsidR="009328BD" w:rsidRPr="002514BF">
        <w:rPr>
          <w:rFonts w:ascii="Arial" w:hAnsi="Arial" w:cs="Arial"/>
        </w:rPr>
        <w:t xml:space="preserve"> is ready in advance. </w:t>
      </w:r>
      <w:r w:rsidR="009328BD" w:rsidRPr="002514BF">
        <w:rPr>
          <w:rFonts w:ascii="Arial" w:hAnsi="Arial" w:cs="Arial"/>
          <w:highlight w:val="yellow"/>
        </w:rPr>
        <w:t>Prepare one pair of latex</w:t>
      </w:r>
      <w:r w:rsidR="00C349B5" w:rsidRPr="002514BF">
        <w:rPr>
          <w:rFonts w:ascii="Arial" w:hAnsi="Arial" w:cs="Arial"/>
          <w:highlight w:val="yellow"/>
        </w:rPr>
        <w:t>-</w:t>
      </w:r>
      <w:r w:rsidR="009328BD" w:rsidRPr="002514BF">
        <w:rPr>
          <w:rFonts w:ascii="Arial" w:hAnsi="Arial" w:cs="Arial"/>
          <w:highlight w:val="yellow"/>
        </w:rPr>
        <w:t>free gloves,</w:t>
      </w:r>
      <w:r w:rsidR="002A25AA" w:rsidRPr="002514BF">
        <w:rPr>
          <w:rFonts w:ascii="Arial" w:hAnsi="Arial" w:cs="Arial"/>
          <w:highlight w:val="yellow"/>
        </w:rPr>
        <w:t xml:space="preserve"> </w:t>
      </w:r>
      <w:r w:rsidR="009328BD" w:rsidRPr="002514BF">
        <w:rPr>
          <w:rFonts w:ascii="Arial" w:hAnsi="Arial" w:cs="Arial"/>
          <w:highlight w:val="yellow"/>
        </w:rPr>
        <w:t>lubricant pre-expressed on a paper towel, a guaiac card</w:t>
      </w:r>
      <w:r w:rsidR="006270EA" w:rsidRPr="002514BF">
        <w:rPr>
          <w:rFonts w:ascii="Arial" w:hAnsi="Arial" w:cs="Arial"/>
          <w:highlight w:val="yellow"/>
        </w:rPr>
        <w:t xml:space="preserve"> and reagent</w:t>
      </w:r>
      <w:r w:rsidR="009328BD" w:rsidRPr="002514BF">
        <w:rPr>
          <w:rFonts w:ascii="Arial" w:hAnsi="Arial" w:cs="Arial"/>
          <w:highlight w:val="yellow"/>
        </w:rPr>
        <w:t xml:space="preserve"> </w:t>
      </w:r>
      <w:r w:rsidR="002A25AA" w:rsidRPr="002514BF">
        <w:rPr>
          <w:rFonts w:ascii="Arial" w:hAnsi="Arial" w:cs="Arial"/>
          <w:highlight w:val="yellow"/>
        </w:rPr>
        <w:t>(</w:t>
      </w:r>
      <w:r w:rsidR="009328BD" w:rsidRPr="002514BF">
        <w:rPr>
          <w:rFonts w:ascii="Arial" w:hAnsi="Arial" w:cs="Arial"/>
          <w:highlight w:val="yellow"/>
        </w:rPr>
        <w:t>if</w:t>
      </w:r>
      <w:r w:rsidR="002A25AA" w:rsidRPr="002514BF">
        <w:rPr>
          <w:rFonts w:ascii="Arial" w:hAnsi="Arial" w:cs="Arial"/>
          <w:highlight w:val="yellow"/>
        </w:rPr>
        <w:t xml:space="preserve"> </w:t>
      </w:r>
      <w:r w:rsidR="009328BD" w:rsidRPr="002514BF">
        <w:rPr>
          <w:rFonts w:ascii="Arial" w:hAnsi="Arial" w:cs="Arial"/>
          <w:highlight w:val="yellow"/>
        </w:rPr>
        <w:t>checking for occult blood</w:t>
      </w:r>
      <w:r w:rsidR="002A25AA" w:rsidRPr="002514BF">
        <w:rPr>
          <w:rFonts w:ascii="Arial" w:hAnsi="Arial" w:cs="Arial"/>
          <w:highlight w:val="yellow"/>
        </w:rPr>
        <w:t>)</w:t>
      </w:r>
      <w:r w:rsidR="009328BD" w:rsidRPr="002514BF">
        <w:rPr>
          <w:rFonts w:ascii="Arial" w:hAnsi="Arial" w:cs="Arial"/>
          <w:highlight w:val="yellow"/>
        </w:rPr>
        <w:t xml:space="preserve">, </w:t>
      </w:r>
      <w:r w:rsidR="001961B5" w:rsidRPr="002514BF">
        <w:rPr>
          <w:rFonts w:ascii="Arial" w:hAnsi="Arial" w:cs="Arial"/>
          <w:highlight w:val="yellow"/>
        </w:rPr>
        <w:t xml:space="preserve">a cotton swab </w:t>
      </w:r>
      <w:r w:rsidR="002A25AA" w:rsidRPr="002514BF">
        <w:rPr>
          <w:rFonts w:ascii="Arial" w:hAnsi="Arial" w:cs="Arial"/>
          <w:highlight w:val="yellow"/>
        </w:rPr>
        <w:t>(</w:t>
      </w:r>
      <w:r w:rsidR="001961B5" w:rsidRPr="002514BF">
        <w:rPr>
          <w:rFonts w:ascii="Arial" w:hAnsi="Arial" w:cs="Arial"/>
          <w:highlight w:val="yellow"/>
        </w:rPr>
        <w:t>if do</w:t>
      </w:r>
      <w:r w:rsidR="002A25AA" w:rsidRPr="002514BF">
        <w:rPr>
          <w:rFonts w:ascii="Arial" w:hAnsi="Arial" w:cs="Arial"/>
          <w:highlight w:val="yellow"/>
        </w:rPr>
        <w:t>ing</w:t>
      </w:r>
      <w:r w:rsidR="001961B5" w:rsidRPr="002514BF">
        <w:rPr>
          <w:rFonts w:ascii="Arial" w:hAnsi="Arial" w:cs="Arial"/>
          <w:highlight w:val="yellow"/>
        </w:rPr>
        <w:t xml:space="preserve"> a neurologic exam</w:t>
      </w:r>
      <w:r w:rsidR="002A25AA" w:rsidRPr="002514BF">
        <w:rPr>
          <w:rFonts w:ascii="Arial" w:hAnsi="Arial" w:cs="Arial"/>
          <w:highlight w:val="yellow"/>
        </w:rPr>
        <w:t>)</w:t>
      </w:r>
      <w:r w:rsidR="001961B5" w:rsidRPr="002514BF">
        <w:rPr>
          <w:rFonts w:ascii="Arial" w:hAnsi="Arial" w:cs="Arial"/>
          <w:highlight w:val="yellow"/>
        </w:rPr>
        <w:t xml:space="preserve">, </w:t>
      </w:r>
      <w:r w:rsidR="009328BD" w:rsidRPr="002514BF">
        <w:rPr>
          <w:rFonts w:ascii="Arial" w:hAnsi="Arial" w:cs="Arial"/>
          <w:highlight w:val="yellow"/>
        </w:rPr>
        <w:t xml:space="preserve">and tissue paper to hand to the patient </w:t>
      </w:r>
      <w:r w:rsidR="001961B5" w:rsidRPr="002514BF">
        <w:rPr>
          <w:rFonts w:ascii="Arial" w:hAnsi="Arial" w:cs="Arial"/>
          <w:highlight w:val="yellow"/>
        </w:rPr>
        <w:t xml:space="preserve">in order to clean up </w:t>
      </w:r>
      <w:r w:rsidR="009328BD" w:rsidRPr="002514BF">
        <w:rPr>
          <w:rFonts w:ascii="Arial" w:hAnsi="Arial" w:cs="Arial"/>
          <w:highlight w:val="yellow"/>
        </w:rPr>
        <w:t>after the exam has ended.</w:t>
      </w:r>
      <w:r w:rsidR="009328BD" w:rsidRPr="002514BF">
        <w:rPr>
          <w:rFonts w:ascii="Arial" w:hAnsi="Arial" w:cs="Arial"/>
        </w:rPr>
        <w:t xml:space="preserve"> </w:t>
      </w:r>
    </w:p>
    <w:p w14:paraId="71889A19" w14:textId="77777777" w:rsidR="009C551F" w:rsidRPr="002514BF" w:rsidRDefault="009C551F" w:rsidP="00E03713">
      <w:pPr>
        <w:spacing w:after="0"/>
        <w:rPr>
          <w:rFonts w:ascii="Arial" w:hAnsi="Arial" w:cs="Arial"/>
        </w:rPr>
      </w:pPr>
    </w:p>
    <w:p w14:paraId="4F467D07" w14:textId="1D362716" w:rsidR="001961B5" w:rsidRPr="002514BF" w:rsidRDefault="009C551F" w:rsidP="00E03713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1.3</w:t>
      </w:r>
      <w:r w:rsidR="001961B5" w:rsidRPr="002514BF">
        <w:rPr>
          <w:rFonts w:ascii="Arial" w:hAnsi="Arial" w:cs="Arial"/>
        </w:rPr>
        <w:t>.</w:t>
      </w:r>
      <w:r w:rsidRPr="002514BF">
        <w:rPr>
          <w:rFonts w:ascii="Arial" w:hAnsi="Arial" w:cs="Arial"/>
        </w:rPr>
        <w:t xml:space="preserve"> Physician </w:t>
      </w:r>
      <w:r w:rsidR="000A053A" w:rsidRPr="002514BF">
        <w:rPr>
          <w:rFonts w:ascii="Arial" w:hAnsi="Arial" w:cs="Arial"/>
        </w:rPr>
        <w:t>P</w:t>
      </w:r>
      <w:r w:rsidRPr="002514BF">
        <w:rPr>
          <w:rFonts w:ascii="Arial" w:hAnsi="Arial" w:cs="Arial"/>
        </w:rPr>
        <w:t>reparation</w:t>
      </w:r>
      <w:r w:rsidR="002A25AA" w:rsidRPr="002514BF">
        <w:rPr>
          <w:rFonts w:ascii="Arial" w:hAnsi="Arial" w:cs="Arial"/>
        </w:rPr>
        <w:t>.</w:t>
      </w:r>
    </w:p>
    <w:p w14:paraId="323F454F" w14:textId="77777777" w:rsidR="000706A5" w:rsidRPr="002514BF" w:rsidRDefault="000706A5" w:rsidP="00E03713">
      <w:pPr>
        <w:spacing w:after="0"/>
        <w:rPr>
          <w:rFonts w:ascii="Arial" w:hAnsi="Arial" w:cs="Arial"/>
          <w:highlight w:val="yellow"/>
        </w:rPr>
      </w:pPr>
    </w:p>
    <w:p w14:paraId="5E3761E3" w14:textId="54A79D4A" w:rsidR="00FF08EF" w:rsidRPr="002514BF" w:rsidRDefault="009C551F" w:rsidP="00E03713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  <w:highlight w:val="yellow"/>
        </w:rPr>
        <w:t>1.3.1</w:t>
      </w:r>
      <w:r w:rsidR="001961B5" w:rsidRPr="002514BF">
        <w:rPr>
          <w:rFonts w:ascii="Arial" w:hAnsi="Arial" w:cs="Arial"/>
          <w:highlight w:val="yellow"/>
        </w:rPr>
        <w:t>.</w:t>
      </w:r>
      <w:r w:rsidR="00FF08EF" w:rsidRPr="002514BF">
        <w:rPr>
          <w:rFonts w:ascii="Arial" w:hAnsi="Arial" w:cs="Arial"/>
          <w:highlight w:val="yellow"/>
        </w:rPr>
        <w:t xml:space="preserve"> Wash hands </w:t>
      </w:r>
      <w:r w:rsidR="00AE4E7D" w:rsidRPr="002514BF">
        <w:rPr>
          <w:rFonts w:ascii="Arial" w:hAnsi="Arial" w:cs="Arial"/>
          <w:highlight w:val="yellow"/>
        </w:rPr>
        <w:t>before</w:t>
      </w:r>
      <w:r w:rsidR="00FF08EF" w:rsidRPr="002514BF">
        <w:rPr>
          <w:rFonts w:ascii="Arial" w:hAnsi="Arial" w:cs="Arial"/>
          <w:highlight w:val="yellow"/>
        </w:rPr>
        <w:t xml:space="preserve"> beginning the exam.</w:t>
      </w:r>
      <w:r w:rsidRPr="002514BF">
        <w:rPr>
          <w:rFonts w:ascii="Arial" w:hAnsi="Arial" w:cs="Arial"/>
        </w:rPr>
        <w:t xml:space="preserve"> </w:t>
      </w:r>
    </w:p>
    <w:p w14:paraId="0DB33455" w14:textId="77777777" w:rsidR="00364718" w:rsidRPr="002514BF" w:rsidRDefault="00364718" w:rsidP="00E03713">
      <w:pPr>
        <w:spacing w:after="0"/>
        <w:rPr>
          <w:rFonts w:ascii="Arial" w:hAnsi="Arial" w:cs="Arial"/>
        </w:rPr>
      </w:pPr>
    </w:p>
    <w:p w14:paraId="2EEB65D0" w14:textId="5A515C21" w:rsidR="009C551F" w:rsidRPr="002514BF" w:rsidRDefault="00FF08EF" w:rsidP="00E03713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1.3.2</w:t>
      </w:r>
      <w:r w:rsidR="001961B5" w:rsidRPr="002514BF">
        <w:rPr>
          <w:rFonts w:ascii="Arial" w:hAnsi="Arial" w:cs="Arial"/>
        </w:rPr>
        <w:t>.</w:t>
      </w:r>
      <w:r w:rsidRPr="002514BF">
        <w:rPr>
          <w:rFonts w:ascii="Arial" w:hAnsi="Arial" w:cs="Arial"/>
        </w:rPr>
        <w:t xml:space="preserve"> </w:t>
      </w:r>
      <w:r w:rsidR="009C551F" w:rsidRPr="002514BF">
        <w:rPr>
          <w:rFonts w:ascii="Arial" w:hAnsi="Arial" w:cs="Arial"/>
          <w:highlight w:val="yellow"/>
        </w:rPr>
        <w:t>Before positioning or exposing the patient, put on your gloves and apply the lubricant to your dominant index finger. Apply a thin layer to the entire length and circumference of the finger.</w:t>
      </w:r>
      <w:r w:rsidR="009C551F" w:rsidRPr="002514BF">
        <w:rPr>
          <w:rFonts w:ascii="Arial" w:hAnsi="Arial" w:cs="Arial"/>
        </w:rPr>
        <w:t xml:space="preserve"> Applying too much lead</w:t>
      </w:r>
      <w:r w:rsidR="00AE4E7D" w:rsidRPr="002514BF">
        <w:rPr>
          <w:rFonts w:ascii="Arial" w:hAnsi="Arial" w:cs="Arial"/>
        </w:rPr>
        <w:t>s</w:t>
      </w:r>
      <w:r w:rsidR="008C1A2C" w:rsidRPr="002514BF">
        <w:rPr>
          <w:rFonts w:ascii="Arial" w:hAnsi="Arial" w:cs="Arial"/>
        </w:rPr>
        <w:t xml:space="preserve"> to</w:t>
      </w:r>
      <w:r w:rsidR="009C551F" w:rsidRPr="002514BF">
        <w:rPr>
          <w:rFonts w:ascii="Arial" w:hAnsi="Arial" w:cs="Arial"/>
        </w:rPr>
        <w:t xml:space="preserve"> an unnecessary mess, while applying too little </w:t>
      </w:r>
      <w:r w:rsidR="008C1A2C" w:rsidRPr="002514BF">
        <w:rPr>
          <w:rFonts w:ascii="Arial" w:hAnsi="Arial" w:cs="Arial"/>
        </w:rPr>
        <w:t>cause</w:t>
      </w:r>
      <w:r w:rsidR="00AE4E7D" w:rsidRPr="002514BF">
        <w:rPr>
          <w:rFonts w:ascii="Arial" w:hAnsi="Arial" w:cs="Arial"/>
        </w:rPr>
        <w:t>s</w:t>
      </w:r>
      <w:r w:rsidR="009C551F" w:rsidRPr="002514BF">
        <w:rPr>
          <w:rFonts w:ascii="Arial" w:hAnsi="Arial" w:cs="Arial"/>
        </w:rPr>
        <w:t xml:space="preserve"> patient discomfort.</w:t>
      </w:r>
    </w:p>
    <w:p w14:paraId="17ADBA9A" w14:textId="77777777" w:rsidR="00364718" w:rsidRPr="002514BF" w:rsidRDefault="00364718" w:rsidP="00E03713">
      <w:pPr>
        <w:spacing w:after="0"/>
        <w:rPr>
          <w:rFonts w:ascii="Arial" w:hAnsi="Arial" w:cs="Arial"/>
        </w:rPr>
      </w:pPr>
    </w:p>
    <w:p w14:paraId="7EDC57D8" w14:textId="7E4832F4" w:rsidR="009C551F" w:rsidRPr="002514BF" w:rsidRDefault="00FF08EF" w:rsidP="00E03713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1.3.3</w:t>
      </w:r>
      <w:r w:rsidR="001961B5" w:rsidRPr="002514BF">
        <w:rPr>
          <w:rFonts w:ascii="Arial" w:hAnsi="Arial" w:cs="Arial"/>
        </w:rPr>
        <w:t>.</w:t>
      </w:r>
      <w:r w:rsidR="00994375" w:rsidRPr="002514BF">
        <w:rPr>
          <w:rFonts w:ascii="Arial" w:hAnsi="Arial" w:cs="Arial"/>
        </w:rPr>
        <w:t xml:space="preserve"> It is helpful to </w:t>
      </w:r>
      <w:r w:rsidR="00994375" w:rsidRPr="002514BF">
        <w:rPr>
          <w:rFonts w:ascii="Arial" w:hAnsi="Arial" w:cs="Arial"/>
          <w:highlight w:val="yellow"/>
        </w:rPr>
        <w:t xml:space="preserve">engage in normal conversation with </w:t>
      </w:r>
      <w:r w:rsidR="00AE4E7D" w:rsidRPr="002514BF">
        <w:rPr>
          <w:rFonts w:ascii="Arial" w:hAnsi="Arial" w:cs="Arial"/>
          <w:highlight w:val="yellow"/>
        </w:rPr>
        <w:t>the</w:t>
      </w:r>
      <w:r w:rsidR="00994375" w:rsidRPr="002514BF">
        <w:rPr>
          <w:rFonts w:ascii="Arial" w:hAnsi="Arial" w:cs="Arial"/>
          <w:highlight w:val="yellow"/>
        </w:rPr>
        <w:t xml:space="preserve"> patient while preparing, in order to minimize anxiety about the exam.</w:t>
      </w:r>
    </w:p>
    <w:p w14:paraId="6622F89F" w14:textId="77777777" w:rsidR="001961B5" w:rsidRPr="002514BF" w:rsidRDefault="001961B5" w:rsidP="00994375">
      <w:pPr>
        <w:spacing w:after="0"/>
        <w:rPr>
          <w:rFonts w:ascii="Arial" w:hAnsi="Arial" w:cs="Arial"/>
        </w:rPr>
      </w:pPr>
    </w:p>
    <w:p w14:paraId="751BA652" w14:textId="32D7BA18" w:rsidR="00994375" w:rsidRPr="002514BF" w:rsidRDefault="00994375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 xml:space="preserve">2. Perform the </w:t>
      </w:r>
      <w:r w:rsidR="000A053A" w:rsidRPr="002514BF">
        <w:rPr>
          <w:rFonts w:ascii="Arial" w:hAnsi="Arial" w:cs="Arial"/>
        </w:rPr>
        <w:t>E</w:t>
      </w:r>
      <w:r w:rsidRPr="002514BF">
        <w:rPr>
          <w:rFonts w:ascii="Arial" w:hAnsi="Arial" w:cs="Arial"/>
        </w:rPr>
        <w:t>xam</w:t>
      </w:r>
      <w:r w:rsidR="00AE4E7D" w:rsidRPr="002514BF">
        <w:rPr>
          <w:rFonts w:ascii="Arial" w:hAnsi="Arial" w:cs="Arial"/>
        </w:rPr>
        <w:t>.</w:t>
      </w:r>
    </w:p>
    <w:p w14:paraId="4052B510" w14:textId="77777777" w:rsidR="000706A5" w:rsidRPr="002514BF" w:rsidRDefault="000706A5" w:rsidP="00994375">
      <w:pPr>
        <w:spacing w:after="0"/>
        <w:rPr>
          <w:rFonts w:ascii="Arial" w:hAnsi="Arial" w:cs="Arial"/>
        </w:rPr>
      </w:pPr>
    </w:p>
    <w:p w14:paraId="40C88303" w14:textId="190B0383" w:rsidR="00994375" w:rsidRPr="002514BF" w:rsidRDefault="00994375" w:rsidP="00994375">
      <w:pPr>
        <w:spacing w:after="0"/>
        <w:rPr>
          <w:rFonts w:ascii="Arial" w:hAnsi="Arial" w:cs="Arial"/>
        </w:rPr>
      </w:pPr>
      <w:commentRangeStart w:id="4"/>
      <w:r w:rsidRPr="002514BF">
        <w:rPr>
          <w:rFonts w:ascii="Arial" w:hAnsi="Arial" w:cs="Arial"/>
        </w:rPr>
        <w:t>2</w:t>
      </w:r>
      <w:commentRangeEnd w:id="4"/>
      <w:r w:rsidR="008627A3" w:rsidRPr="002514BF">
        <w:rPr>
          <w:rStyle w:val="CommentReference"/>
          <w:rFonts w:ascii="Arial" w:hAnsi="Arial" w:cs="Arial"/>
          <w:sz w:val="24"/>
          <w:szCs w:val="24"/>
        </w:rPr>
        <w:commentReference w:id="4"/>
      </w:r>
      <w:r w:rsidRPr="002514BF">
        <w:rPr>
          <w:rFonts w:ascii="Arial" w:hAnsi="Arial" w:cs="Arial"/>
        </w:rPr>
        <w:t xml:space="preserve">.1. </w:t>
      </w:r>
      <w:commentRangeStart w:id="5"/>
      <w:r w:rsidRPr="002514BF">
        <w:rPr>
          <w:rFonts w:ascii="Arial" w:hAnsi="Arial" w:cs="Arial"/>
        </w:rPr>
        <w:t xml:space="preserve">Positioning the </w:t>
      </w:r>
      <w:r w:rsidR="000A053A" w:rsidRPr="002514BF">
        <w:rPr>
          <w:rFonts w:ascii="Arial" w:hAnsi="Arial" w:cs="Arial"/>
        </w:rPr>
        <w:t>P</w:t>
      </w:r>
      <w:r w:rsidRPr="002514BF">
        <w:rPr>
          <w:rFonts w:ascii="Arial" w:hAnsi="Arial" w:cs="Arial"/>
        </w:rPr>
        <w:t>atient</w:t>
      </w:r>
      <w:r w:rsidR="00AE4E7D" w:rsidRPr="002514BF">
        <w:rPr>
          <w:rFonts w:ascii="Arial" w:hAnsi="Arial" w:cs="Arial"/>
        </w:rPr>
        <w:t>.</w:t>
      </w:r>
      <w:commentRangeEnd w:id="5"/>
      <w:r w:rsidR="003913CD" w:rsidRPr="002514BF">
        <w:rPr>
          <w:rStyle w:val="CommentReference"/>
          <w:rFonts w:ascii="Arial" w:hAnsi="Arial" w:cs="Arial"/>
          <w:sz w:val="24"/>
          <w:szCs w:val="24"/>
        </w:rPr>
        <w:commentReference w:id="5"/>
      </w:r>
    </w:p>
    <w:p w14:paraId="0B0B77CB" w14:textId="2EEDBB9C" w:rsidR="00994375" w:rsidRPr="002514BF" w:rsidRDefault="008C1A2C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  <w:highlight w:val="yellow"/>
        </w:rPr>
        <w:t xml:space="preserve">There are </w:t>
      </w:r>
      <w:r w:rsidR="00653936" w:rsidRPr="002514BF">
        <w:rPr>
          <w:rFonts w:ascii="Arial" w:hAnsi="Arial" w:cs="Arial"/>
          <w:highlight w:val="yellow"/>
        </w:rPr>
        <w:t>several</w:t>
      </w:r>
      <w:r w:rsidR="00994375" w:rsidRPr="002514BF">
        <w:rPr>
          <w:rFonts w:ascii="Arial" w:hAnsi="Arial" w:cs="Arial"/>
          <w:highlight w:val="yellow"/>
        </w:rPr>
        <w:t xml:space="preserve"> </w:t>
      </w:r>
      <w:r w:rsidR="00653936" w:rsidRPr="002514BF">
        <w:rPr>
          <w:rFonts w:ascii="Arial" w:hAnsi="Arial" w:cs="Arial"/>
          <w:highlight w:val="yellow"/>
        </w:rPr>
        <w:t>acceptable ways to position a patient</w:t>
      </w:r>
      <w:r w:rsidR="00994375" w:rsidRPr="002514BF">
        <w:rPr>
          <w:rFonts w:ascii="Arial" w:hAnsi="Arial" w:cs="Arial"/>
          <w:highlight w:val="yellow"/>
        </w:rPr>
        <w:t xml:space="preserve"> for the rectal exam</w:t>
      </w:r>
      <w:r w:rsidR="00653936" w:rsidRPr="002514BF">
        <w:rPr>
          <w:rFonts w:ascii="Arial" w:hAnsi="Arial" w:cs="Arial"/>
        </w:rPr>
        <w:t xml:space="preserve">: </w:t>
      </w:r>
    </w:p>
    <w:p w14:paraId="51FF54AD" w14:textId="77777777" w:rsidR="00364718" w:rsidRPr="002514BF" w:rsidRDefault="00364718" w:rsidP="00994375">
      <w:pPr>
        <w:spacing w:after="0"/>
        <w:rPr>
          <w:rFonts w:ascii="Arial" w:hAnsi="Arial" w:cs="Arial"/>
        </w:rPr>
      </w:pPr>
    </w:p>
    <w:p w14:paraId="4B6057F3" w14:textId="0D613040" w:rsidR="00762D4B" w:rsidRPr="002514BF" w:rsidRDefault="00BA3892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2.1.1</w:t>
      </w:r>
      <w:r w:rsidR="00994375" w:rsidRPr="002514BF">
        <w:rPr>
          <w:rFonts w:ascii="Arial" w:hAnsi="Arial" w:cs="Arial"/>
        </w:rPr>
        <w:t xml:space="preserve"> </w:t>
      </w:r>
      <w:r w:rsidR="00994375" w:rsidRPr="002514BF">
        <w:rPr>
          <w:rFonts w:ascii="Arial" w:hAnsi="Arial" w:cs="Arial"/>
          <w:highlight w:val="yellow"/>
        </w:rPr>
        <w:t xml:space="preserve">In the first position, </w:t>
      </w:r>
      <w:r w:rsidR="008C1A2C" w:rsidRPr="002514BF">
        <w:rPr>
          <w:rFonts w:ascii="Arial" w:hAnsi="Arial" w:cs="Arial"/>
          <w:highlight w:val="yellow"/>
        </w:rPr>
        <w:t>or Sims</w:t>
      </w:r>
      <w:r w:rsidR="0045235C" w:rsidRPr="002514BF">
        <w:rPr>
          <w:rFonts w:ascii="Arial" w:hAnsi="Arial" w:cs="Arial"/>
          <w:highlight w:val="yellow"/>
        </w:rPr>
        <w:t>’</w:t>
      </w:r>
      <w:r w:rsidR="008C1A2C" w:rsidRPr="002514BF">
        <w:rPr>
          <w:rFonts w:ascii="Arial" w:hAnsi="Arial" w:cs="Arial"/>
          <w:highlight w:val="yellow"/>
        </w:rPr>
        <w:t xml:space="preserve"> position, </w:t>
      </w:r>
      <w:ins w:id="6" w:author="Jacob Roundy" w:date="2015-03-17T10:14:00Z">
        <w:r w:rsidR="00BB0BBA">
          <w:rPr>
            <w:rFonts w:ascii="Arial" w:hAnsi="Arial" w:cs="Arial"/>
            <w:highlight w:val="yellow"/>
          </w:rPr>
          <w:t xml:space="preserve">have </w:t>
        </w:r>
      </w:ins>
      <w:r w:rsidR="00364718" w:rsidRPr="002514BF">
        <w:rPr>
          <w:rFonts w:ascii="Arial" w:hAnsi="Arial" w:cs="Arial"/>
          <w:highlight w:val="yellow"/>
        </w:rPr>
        <w:t>the patient</w:t>
      </w:r>
      <w:r w:rsidR="007E4AE2" w:rsidRPr="002514BF">
        <w:rPr>
          <w:rFonts w:ascii="Arial" w:hAnsi="Arial" w:cs="Arial"/>
          <w:highlight w:val="yellow"/>
        </w:rPr>
        <w:t xml:space="preserve"> l</w:t>
      </w:r>
      <w:ins w:id="7" w:author="Jacob Roundy" w:date="2015-03-17T10:15:00Z">
        <w:r w:rsidR="00BB0BBA">
          <w:rPr>
            <w:rFonts w:ascii="Arial" w:hAnsi="Arial" w:cs="Arial"/>
            <w:highlight w:val="yellow"/>
          </w:rPr>
          <w:t>ie down</w:t>
        </w:r>
      </w:ins>
      <w:del w:id="8" w:author="Jacob Roundy" w:date="2015-03-17T10:15:00Z">
        <w:r w:rsidR="007E4AE2" w:rsidRPr="002514BF" w:rsidDel="00BB0BBA">
          <w:rPr>
            <w:rFonts w:ascii="Arial" w:hAnsi="Arial" w:cs="Arial"/>
            <w:highlight w:val="yellow"/>
          </w:rPr>
          <w:delText>ie</w:delText>
        </w:r>
      </w:del>
      <w:del w:id="9" w:author="Jacob Roundy" w:date="2015-03-17T10:14:00Z">
        <w:r w:rsidR="007E4AE2" w:rsidRPr="002514BF" w:rsidDel="00BB0BBA">
          <w:rPr>
            <w:rFonts w:ascii="Arial" w:hAnsi="Arial" w:cs="Arial"/>
            <w:highlight w:val="yellow"/>
          </w:rPr>
          <w:delText>s</w:delText>
        </w:r>
      </w:del>
      <w:r w:rsidR="00994375" w:rsidRPr="002514BF">
        <w:rPr>
          <w:rFonts w:ascii="Arial" w:hAnsi="Arial" w:cs="Arial"/>
          <w:highlight w:val="yellow"/>
        </w:rPr>
        <w:t xml:space="preserve"> in </w:t>
      </w:r>
      <w:ins w:id="10" w:author="Jacob Roundy" w:date="2015-03-17T10:15:00Z">
        <w:r w:rsidR="00BB0BBA">
          <w:rPr>
            <w:rFonts w:ascii="Arial" w:hAnsi="Arial" w:cs="Arial"/>
            <w:highlight w:val="yellow"/>
          </w:rPr>
          <w:t xml:space="preserve">the </w:t>
        </w:r>
      </w:ins>
      <w:r w:rsidR="00994375" w:rsidRPr="002514BF">
        <w:rPr>
          <w:rFonts w:ascii="Arial" w:hAnsi="Arial" w:cs="Arial"/>
          <w:highlight w:val="yellow"/>
        </w:rPr>
        <w:t>bed or on the exam table</w:t>
      </w:r>
      <w:ins w:id="11" w:author="Jacob Roundy" w:date="2015-03-17T10:16:00Z">
        <w:r w:rsidR="00BB0BBA">
          <w:rPr>
            <w:rFonts w:ascii="Arial" w:hAnsi="Arial" w:cs="Arial"/>
            <w:highlight w:val="yellow"/>
          </w:rPr>
          <w:t>,</w:t>
        </w:r>
      </w:ins>
      <w:r w:rsidR="00994375" w:rsidRPr="002514BF">
        <w:rPr>
          <w:rFonts w:ascii="Arial" w:hAnsi="Arial" w:cs="Arial"/>
          <w:highlight w:val="yellow"/>
        </w:rPr>
        <w:t xml:space="preserve"> </w:t>
      </w:r>
      <w:r w:rsidR="00CB074C" w:rsidRPr="002514BF">
        <w:rPr>
          <w:rFonts w:ascii="Arial" w:hAnsi="Arial" w:cs="Arial"/>
          <w:highlight w:val="yellow"/>
        </w:rPr>
        <w:t xml:space="preserve">and </w:t>
      </w:r>
      <w:del w:id="12" w:author="Jacob Roundy" w:date="2015-03-17T10:15:00Z">
        <w:r w:rsidR="007E4AE2" w:rsidRPr="002514BF" w:rsidDel="00BB0BBA">
          <w:rPr>
            <w:rFonts w:ascii="Arial" w:hAnsi="Arial" w:cs="Arial"/>
            <w:highlight w:val="yellow"/>
          </w:rPr>
          <w:delText xml:space="preserve">is </w:delText>
        </w:r>
      </w:del>
      <w:r w:rsidR="00CB074C" w:rsidRPr="002514BF">
        <w:rPr>
          <w:rFonts w:ascii="Arial" w:hAnsi="Arial" w:cs="Arial"/>
          <w:highlight w:val="yellow"/>
        </w:rPr>
        <w:t>ask</w:t>
      </w:r>
      <w:ins w:id="13" w:author="Jacob Roundy" w:date="2015-03-17T10:15:00Z">
        <w:r w:rsidR="00BB0BBA">
          <w:rPr>
            <w:rFonts w:ascii="Arial" w:hAnsi="Arial" w:cs="Arial"/>
            <w:highlight w:val="yellow"/>
          </w:rPr>
          <w:t xml:space="preserve"> them</w:t>
        </w:r>
      </w:ins>
      <w:del w:id="14" w:author="Jacob Roundy" w:date="2015-03-17T10:15:00Z">
        <w:r w:rsidR="00CB074C" w:rsidRPr="002514BF" w:rsidDel="00BB0BBA">
          <w:rPr>
            <w:rFonts w:ascii="Arial" w:hAnsi="Arial" w:cs="Arial"/>
            <w:highlight w:val="yellow"/>
          </w:rPr>
          <w:delText>ed</w:delText>
        </w:r>
      </w:del>
      <w:r w:rsidR="00CB074C" w:rsidRPr="002514BF">
        <w:rPr>
          <w:rFonts w:ascii="Arial" w:hAnsi="Arial" w:cs="Arial"/>
          <w:highlight w:val="yellow"/>
        </w:rPr>
        <w:t xml:space="preserve"> to </w:t>
      </w:r>
      <w:r w:rsidR="0048139D" w:rsidRPr="002514BF">
        <w:rPr>
          <w:rFonts w:ascii="Arial" w:hAnsi="Arial" w:cs="Arial"/>
          <w:highlight w:val="yellow"/>
        </w:rPr>
        <w:t xml:space="preserve">roll </w:t>
      </w:r>
      <w:r w:rsidR="00CB074C" w:rsidRPr="002514BF">
        <w:rPr>
          <w:rFonts w:ascii="Arial" w:hAnsi="Arial" w:cs="Arial"/>
          <w:highlight w:val="yellow"/>
        </w:rPr>
        <w:t>on</w:t>
      </w:r>
      <w:del w:id="15" w:author="Jacob Roundy" w:date="2015-03-17T10:16:00Z">
        <w:r w:rsidR="00CB074C" w:rsidRPr="002514BF" w:rsidDel="00BB0BBA">
          <w:rPr>
            <w:rFonts w:ascii="Arial" w:hAnsi="Arial" w:cs="Arial"/>
            <w:highlight w:val="yellow"/>
          </w:rPr>
          <w:delText xml:space="preserve"> </w:delText>
        </w:r>
      </w:del>
      <w:r w:rsidR="00CB074C" w:rsidRPr="002514BF">
        <w:rPr>
          <w:rFonts w:ascii="Arial" w:hAnsi="Arial" w:cs="Arial"/>
          <w:highlight w:val="yellow"/>
        </w:rPr>
        <w:t xml:space="preserve">to </w:t>
      </w:r>
      <w:r w:rsidR="0045235C" w:rsidRPr="002514BF">
        <w:rPr>
          <w:rFonts w:ascii="Arial" w:hAnsi="Arial" w:cs="Arial"/>
          <w:highlight w:val="yellow"/>
        </w:rPr>
        <w:t>their</w:t>
      </w:r>
      <w:r w:rsidR="00CB074C" w:rsidRPr="002514BF">
        <w:rPr>
          <w:rFonts w:ascii="Arial" w:hAnsi="Arial" w:cs="Arial"/>
          <w:highlight w:val="yellow"/>
        </w:rPr>
        <w:t xml:space="preserve"> left side with the left leg straight and </w:t>
      </w:r>
      <w:ins w:id="16" w:author="Jacob Roundy" w:date="2015-03-17T10:16:00Z">
        <w:r w:rsidR="00BB0BBA">
          <w:rPr>
            <w:rFonts w:ascii="Arial" w:hAnsi="Arial" w:cs="Arial"/>
            <w:highlight w:val="yellow"/>
          </w:rPr>
          <w:t xml:space="preserve">the </w:t>
        </w:r>
      </w:ins>
      <w:r w:rsidR="00CB074C" w:rsidRPr="002514BF">
        <w:rPr>
          <w:rFonts w:ascii="Arial" w:hAnsi="Arial" w:cs="Arial"/>
          <w:highlight w:val="yellow"/>
        </w:rPr>
        <w:t>right leg flexed at the hip and knee.</w:t>
      </w:r>
      <w:r w:rsidR="00CB074C" w:rsidRPr="002514BF">
        <w:rPr>
          <w:rFonts w:ascii="Arial" w:hAnsi="Arial" w:cs="Arial"/>
        </w:rPr>
        <w:t xml:space="preserve"> This is the preferred position for hospitalized patients</w:t>
      </w:r>
      <w:r w:rsidR="00762D4B" w:rsidRPr="002514BF">
        <w:rPr>
          <w:rFonts w:ascii="Arial" w:hAnsi="Arial" w:cs="Arial"/>
        </w:rPr>
        <w:t xml:space="preserve"> and those </w:t>
      </w:r>
      <w:r w:rsidR="001961B5" w:rsidRPr="002514BF">
        <w:rPr>
          <w:rFonts w:ascii="Arial" w:hAnsi="Arial" w:cs="Arial"/>
        </w:rPr>
        <w:t>unable to stand for the exam</w:t>
      </w:r>
      <w:r w:rsidR="00762D4B" w:rsidRPr="002514BF">
        <w:rPr>
          <w:rFonts w:ascii="Arial" w:hAnsi="Arial" w:cs="Arial"/>
        </w:rPr>
        <w:t xml:space="preserve">. </w:t>
      </w:r>
    </w:p>
    <w:p w14:paraId="4A1ADCB8" w14:textId="77777777" w:rsidR="00364718" w:rsidRPr="002514BF" w:rsidRDefault="00364718" w:rsidP="00994375">
      <w:pPr>
        <w:spacing w:after="0"/>
        <w:rPr>
          <w:rFonts w:ascii="Arial" w:hAnsi="Arial" w:cs="Arial"/>
        </w:rPr>
      </w:pPr>
    </w:p>
    <w:p w14:paraId="039257B6" w14:textId="7361B2BA" w:rsidR="008C1A2C" w:rsidRPr="002514BF" w:rsidRDefault="006601AC" w:rsidP="008C1A2C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2.1.2</w:t>
      </w:r>
      <w:r w:rsidR="009E365F" w:rsidRPr="002514BF">
        <w:rPr>
          <w:rFonts w:ascii="Arial" w:hAnsi="Arial" w:cs="Arial"/>
        </w:rPr>
        <w:t xml:space="preserve">. </w:t>
      </w:r>
      <w:r w:rsidR="009E365F" w:rsidRPr="002514BF">
        <w:rPr>
          <w:rFonts w:ascii="Arial" w:hAnsi="Arial" w:cs="Arial"/>
          <w:highlight w:val="yellow"/>
        </w:rPr>
        <w:t>In the second position, or modified l</w:t>
      </w:r>
      <w:r w:rsidR="008C1A2C" w:rsidRPr="002514BF">
        <w:rPr>
          <w:rFonts w:ascii="Arial" w:hAnsi="Arial" w:cs="Arial"/>
          <w:highlight w:val="yellow"/>
        </w:rPr>
        <w:t>i</w:t>
      </w:r>
      <w:r w:rsidR="007E4AE2" w:rsidRPr="002514BF">
        <w:rPr>
          <w:rFonts w:ascii="Arial" w:hAnsi="Arial" w:cs="Arial"/>
          <w:highlight w:val="yellow"/>
        </w:rPr>
        <w:t xml:space="preserve">thotomy position, </w:t>
      </w:r>
      <w:ins w:id="17" w:author="Jacob Roundy" w:date="2015-03-17T10:16:00Z">
        <w:r w:rsidR="00BB0BBA">
          <w:rPr>
            <w:rFonts w:ascii="Arial" w:hAnsi="Arial" w:cs="Arial"/>
            <w:highlight w:val="yellow"/>
          </w:rPr>
          <w:t xml:space="preserve">have </w:t>
        </w:r>
      </w:ins>
      <w:r w:rsidR="007E4AE2" w:rsidRPr="002514BF">
        <w:rPr>
          <w:rFonts w:ascii="Arial" w:hAnsi="Arial" w:cs="Arial"/>
          <w:highlight w:val="yellow"/>
        </w:rPr>
        <w:t>the patient</w:t>
      </w:r>
      <w:r w:rsidR="008C1A2C" w:rsidRPr="002514BF">
        <w:rPr>
          <w:rFonts w:ascii="Arial" w:hAnsi="Arial" w:cs="Arial"/>
          <w:highlight w:val="yellow"/>
        </w:rPr>
        <w:t xml:space="preserve"> l</w:t>
      </w:r>
      <w:ins w:id="18" w:author="Jacob Roundy" w:date="2015-03-17T10:16:00Z">
        <w:r w:rsidR="00BB0BBA">
          <w:rPr>
            <w:rFonts w:ascii="Arial" w:hAnsi="Arial" w:cs="Arial"/>
            <w:highlight w:val="yellow"/>
          </w:rPr>
          <w:t>ie</w:t>
        </w:r>
      </w:ins>
      <w:del w:id="19" w:author="Jacob Roundy" w:date="2015-03-17T10:16:00Z">
        <w:r w:rsidR="007E4AE2" w:rsidRPr="002514BF" w:rsidDel="00BB0BBA">
          <w:rPr>
            <w:rFonts w:ascii="Arial" w:hAnsi="Arial" w:cs="Arial"/>
            <w:highlight w:val="yellow"/>
          </w:rPr>
          <w:delText>ies</w:delText>
        </w:r>
      </w:del>
      <w:r w:rsidR="008C1A2C" w:rsidRPr="002514BF">
        <w:rPr>
          <w:rFonts w:ascii="Arial" w:hAnsi="Arial" w:cs="Arial"/>
          <w:highlight w:val="yellow"/>
        </w:rPr>
        <w:t xml:space="preserve"> on </w:t>
      </w:r>
      <w:r w:rsidR="0045235C" w:rsidRPr="002514BF">
        <w:rPr>
          <w:rFonts w:ascii="Arial" w:hAnsi="Arial" w:cs="Arial"/>
          <w:highlight w:val="yellow"/>
        </w:rPr>
        <w:t>their</w:t>
      </w:r>
      <w:r w:rsidR="008C1A2C" w:rsidRPr="002514BF">
        <w:rPr>
          <w:rFonts w:ascii="Arial" w:hAnsi="Arial" w:cs="Arial"/>
          <w:highlight w:val="yellow"/>
        </w:rPr>
        <w:t xml:space="preserve"> back with </w:t>
      </w:r>
      <w:r w:rsidR="009E365F" w:rsidRPr="002514BF">
        <w:rPr>
          <w:rFonts w:ascii="Arial" w:hAnsi="Arial" w:cs="Arial"/>
          <w:highlight w:val="yellow"/>
        </w:rPr>
        <w:t xml:space="preserve">feet together and </w:t>
      </w:r>
      <w:ins w:id="20" w:author="Jacob Roundy" w:date="2015-03-17T10:19:00Z">
        <w:r w:rsidR="00BB0BBA">
          <w:rPr>
            <w:rFonts w:ascii="Arial" w:hAnsi="Arial" w:cs="Arial"/>
            <w:highlight w:val="yellow"/>
          </w:rPr>
          <w:t xml:space="preserve">their </w:t>
        </w:r>
      </w:ins>
      <w:r w:rsidR="008C1A2C" w:rsidRPr="002514BF">
        <w:rPr>
          <w:rFonts w:ascii="Arial" w:hAnsi="Arial" w:cs="Arial"/>
          <w:highlight w:val="yellow"/>
        </w:rPr>
        <w:t>hips and knees bent and abducted.</w:t>
      </w:r>
      <w:r w:rsidR="008C1A2C" w:rsidRPr="002514BF">
        <w:rPr>
          <w:rFonts w:ascii="Arial" w:hAnsi="Arial" w:cs="Arial"/>
        </w:rPr>
        <w:t xml:space="preserve"> This position </w:t>
      </w:r>
      <w:r w:rsidR="008C1A2C" w:rsidRPr="002514BF">
        <w:rPr>
          <w:rFonts w:ascii="Arial" w:hAnsi="Arial" w:cs="Arial"/>
        </w:rPr>
        <w:lastRenderedPageBreak/>
        <w:t>may be useful in the hospitalized patient and may facilitate palpation of anterior structures</w:t>
      </w:r>
      <w:r w:rsidR="0045235C" w:rsidRPr="002514BF">
        <w:rPr>
          <w:rFonts w:ascii="Arial" w:hAnsi="Arial" w:cs="Arial"/>
        </w:rPr>
        <w:t>,</w:t>
      </w:r>
      <w:r w:rsidR="00967923" w:rsidRPr="002514BF">
        <w:rPr>
          <w:rFonts w:ascii="Arial" w:hAnsi="Arial" w:cs="Arial"/>
        </w:rPr>
        <w:t xml:space="preserve"> but limits inspection</w:t>
      </w:r>
      <w:r w:rsidR="008C1A2C" w:rsidRPr="002514BF">
        <w:rPr>
          <w:rFonts w:ascii="Arial" w:hAnsi="Arial" w:cs="Arial"/>
        </w:rPr>
        <w:t xml:space="preserve">. </w:t>
      </w:r>
    </w:p>
    <w:p w14:paraId="203BA4EE" w14:textId="77777777" w:rsidR="00364718" w:rsidRPr="002514BF" w:rsidRDefault="00364718" w:rsidP="008C1A2C">
      <w:pPr>
        <w:spacing w:after="0"/>
        <w:rPr>
          <w:rFonts w:ascii="Arial" w:hAnsi="Arial" w:cs="Arial"/>
        </w:rPr>
      </w:pPr>
    </w:p>
    <w:p w14:paraId="2B3300B3" w14:textId="110E192A" w:rsidR="00994375" w:rsidRPr="002514BF" w:rsidRDefault="00762D4B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2.1.</w:t>
      </w:r>
      <w:r w:rsidR="006601AC" w:rsidRPr="002514BF">
        <w:rPr>
          <w:rFonts w:ascii="Arial" w:hAnsi="Arial" w:cs="Arial"/>
        </w:rPr>
        <w:t>3</w:t>
      </w:r>
      <w:r w:rsidR="001961B5" w:rsidRPr="002514BF">
        <w:rPr>
          <w:rFonts w:ascii="Arial" w:hAnsi="Arial" w:cs="Arial"/>
        </w:rPr>
        <w:t>.</w:t>
      </w:r>
      <w:r w:rsidRPr="002514BF">
        <w:rPr>
          <w:rFonts w:ascii="Arial" w:hAnsi="Arial" w:cs="Arial"/>
        </w:rPr>
        <w:t xml:space="preserve"> </w:t>
      </w:r>
      <w:r w:rsidRPr="002514BF">
        <w:rPr>
          <w:rFonts w:ascii="Arial" w:hAnsi="Arial" w:cs="Arial"/>
          <w:highlight w:val="yellow"/>
        </w:rPr>
        <w:t xml:space="preserve">In the </w:t>
      </w:r>
      <w:r w:rsidR="009E365F" w:rsidRPr="002514BF">
        <w:rPr>
          <w:rFonts w:ascii="Arial" w:hAnsi="Arial" w:cs="Arial"/>
          <w:highlight w:val="yellow"/>
        </w:rPr>
        <w:t>third</w:t>
      </w:r>
      <w:r w:rsidRPr="002514BF">
        <w:rPr>
          <w:rFonts w:ascii="Arial" w:hAnsi="Arial" w:cs="Arial"/>
          <w:highlight w:val="yellow"/>
        </w:rPr>
        <w:t xml:space="preserve"> position, </w:t>
      </w:r>
      <w:ins w:id="21" w:author="Jacob Roundy" w:date="2015-03-17T10:19:00Z">
        <w:r w:rsidR="00BB0BBA">
          <w:rPr>
            <w:rFonts w:ascii="Arial" w:hAnsi="Arial" w:cs="Arial"/>
            <w:highlight w:val="yellow"/>
          </w:rPr>
          <w:t xml:space="preserve">direct </w:t>
        </w:r>
      </w:ins>
      <w:r w:rsidRPr="002514BF">
        <w:rPr>
          <w:rFonts w:ascii="Arial" w:hAnsi="Arial" w:cs="Arial"/>
          <w:highlight w:val="yellow"/>
        </w:rPr>
        <w:t xml:space="preserve">the patient </w:t>
      </w:r>
      <w:ins w:id="22" w:author="Jacob Roundy" w:date="2015-03-17T10:19:00Z">
        <w:r w:rsidR="00BB0BBA">
          <w:rPr>
            <w:rFonts w:ascii="Arial" w:hAnsi="Arial" w:cs="Arial"/>
            <w:highlight w:val="yellow"/>
          </w:rPr>
          <w:t xml:space="preserve">to </w:t>
        </w:r>
      </w:ins>
      <w:r w:rsidRPr="002514BF">
        <w:rPr>
          <w:rFonts w:ascii="Arial" w:hAnsi="Arial" w:cs="Arial"/>
          <w:highlight w:val="yellow"/>
        </w:rPr>
        <w:t>stand</w:t>
      </w:r>
      <w:del w:id="23" w:author="Jacob Roundy" w:date="2015-03-17T10:19:00Z">
        <w:r w:rsidRPr="002514BF" w:rsidDel="00BB0BBA">
          <w:rPr>
            <w:rFonts w:ascii="Arial" w:hAnsi="Arial" w:cs="Arial"/>
            <w:highlight w:val="yellow"/>
          </w:rPr>
          <w:delText>s</w:delText>
        </w:r>
      </w:del>
      <w:r w:rsidRPr="002514BF">
        <w:rPr>
          <w:rFonts w:ascii="Arial" w:hAnsi="Arial" w:cs="Arial"/>
          <w:highlight w:val="yellow"/>
        </w:rPr>
        <w:t xml:space="preserve"> in front of the exam table with feet shoulder</w:t>
      </w:r>
      <w:r w:rsidR="0045235C" w:rsidRPr="002514BF">
        <w:rPr>
          <w:rFonts w:ascii="Arial" w:hAnsi="Arial" w:cs="Arial"/>
          <w:highlight w:val="yellow"/>
        </w:rPr>
        <w:t>-</w:t>
      </w:r>
      <w:r w:rsidRPr="002514BF">
        <w:rPr>
          <w:rFonts w:ascii="Arial" w:hAnsi="Arial" w:cs="Arial"/>
          <w:highlight w:val="yellow"/>
        </w:rPr>
        <w:t>width apart. H</w:t>
      </w:r>
      <w:r w:rsidR="0045235C" w:rsidRPr="002514BF">
        <w:rPr>
          <w:rFonts w:ascii="Arial" w:hAnsi="Arial" w:cs="Arial"/>
          <w:highlight w:val="yellow"/>
        </w:rPr>
        <w:t>ave the patient bend</w:t>
      </w:r>
      <w:r w:rsidRPr="002514BF">
        <w:rPr>
          <w:rFonts w:ascii="Arial" w:hAnsi="Arial" w:cs="Arial"/>
          <w:highlight w:val="yellow"/>
        </w:rPr>
        <w:t xml:space="preserve"> forward at the wa</w:t>
      </w:r>
      <w:r w:rsidR="00F11F26" w:rsidRPr="002514BF">
        <w:rPr>
          <w:rFonts w:ascii="Arial" w:hAnsi="Arial" w:cs="Arial"/>
          <w:highlight w:val="yellow"/>
        </w:rPr>
        <w:t>ist</w:t>
      </w:r>
      <w:r w:rsidRPr="002514BF">
        <w:rPr>
          <w:rFonts w:ascii="Arial" w:hAnsi="Arial" w:cs="Arial"/>
          <w:highlight w:val="yellow"/>
        </w:rPr>
        <w:t xml:space="preserve"> and support himself on his elbows and forearms.</w:t>
      </w:r>
      <w:r w:rsidRPr="002514BF">
        <w:rPr>
          <w:rFonts w:ascii="Arial" w:hAnsi="Arial" w:cs="Arial"/>
        </w:rPr>
        <w:t xml:space="preserve"> </w:t>
      </w:r>
      <w:r w:rsidR="00653936" w:rsidRPr="002514BF">
        <w:rPr>
          <w:rFonts w:ascii="Arial" w:hAnsi="Arial" w:cs="Arial"/>
        </w:rPr>
        <w:t xml:space="preserve">This is the preferred position in the office setting when the </w:t>
      </w:r>
      <w:r w:rsidR="0048139D" w:rsidRPr="002514BF">
        <w:rPr>
          <w:rFonts w:ascii="Arial" w:hAnsi="Arial" w:cs="Arial"/>
          <w:highlight w:val="yellow"/>
        </w:rPr>
        <w:t>genitourinary</w:t>
      </w:r>
      <w:r w:rsidR="0048139D" w:rsidRPr="002514BF">
        <w:rPr>
          <w:rFonts w:ascii="Arial" w:hAnsi="Arial" w:cs="Arial"/>
        </w:rPr>
        <w:t xml:space="preserve"> (GU)</w:t>
      </w:r>
      <w:r w:rsidR="00653936" w:rsidRPr="002514BF">
        <w:rPr>
          <w:rFonts w:ascii="Arial" w:hAnsi="Arial" w:cs="Arial"/>
        </w:rPr>
        <w:t xml:space="preserve"> exam </w:t>
      </w:r>
      <w:r w:rsidR="0045235C" w:rsidRPr="002514BF">
        <w:rPr>
          <w:rFonts w:ascii="Arial" w:hAnsi="Arial" w:cs="Arial"/>
        </w:rPr>
        <w:t>is</w:t>
      </w:r>
      <w:r w:rsidR="00653936" w:rsidRPr="002514BF">
        <w:rPr>
          <w:rFonts w:ascii="Arial" w:hAnsi="Arial" w:cs="Arial"/>
        </w:rPr>
        <w:t xml:space="preserve"> also </w:t>
      </w:r>
      <w:r w:rsidR="0045235C" w:rsidRPr="002514BF">
        <w:rPr>
          <w:rFonts w:ascii="Arial" w:hAnsi="Arial" w:cs="Arial"/>
        </w:rPr>
        <w:t xml:space="preserve">to </w:t>
      </w:r>
      <w:r w:rsidR="00653936" w:rsidRPr="002514BF">
        <w:rPr>
          <w:rFonts w:ascii="Arial" w:hAnsi="Arial" w:cs="Arial"/>
        </w:rPr>
        <w:t>be performed and for obese patients</w:t>
      </w:r>
      <w:r w:rsidRPr="002514BF">
        <w:rPr>
          <w:rFonts w:ascii="Arial" w:hAnsi="Arial" w:cs="Arial"/>
        </w:rPr>
        <w:t>.</w:t>
      </w:r>
    </w:p>
    <w:p w14:paraId="5EAE9C61" w14:textId="77777777" w:rsidR="00364718" w:rsidRPr="002514BF" w:rsidRDefault="00364718" w:rsidP="00994375">
      <w:pPr>
        <w:spacing w:after="0"/>
        <w:rPr>
          <w:rFonts w:ascii="Arial" w:hAnsi="Arial" w:cs="Arial"/>
        </w:rPr>
      </w:pPr>
    </w:p>
    <w:p w14:paraId="07C519E8" w14:textId="5645F78B" w:rsidR="006009F0" w:rsidRPr="002514BF" w:rsidRDefault="006601AC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2.2</w:t>
      </w:r>
      <w:r w:rsidR="003953E2" w:rsidRPr="002514BF">
        <w:rPr>
          <w:rFonts w:ascii="Arial" w:hAnsi="Arial" w:cs="Arial"/>
        </w:rPr>
        <w:t>.</w:t>
      </w:r>
      <w:r w:rsidR="006009F0" w:rsidRPr="002514BF">
        <w:rPr>
          <w:rFonts w:ascii="Arial" w:hAnsi="Arial" w:cs="Arial"/>
        </w:rPr>
        <w:t xml:space="preserve"> Neurologic Assessment</w:t>
      </w:r>
      <w:r w:rsidR="0045235C" w:rsidRPr="002514BF">
        <w:rPr>
          <w:rFonts w:ascii="Arial" w:hAnsi="Arial" w:cs="Arial"/>
        </w:rPr>
        <w:t>.</w:t>
      </w:r>
    </w:p>
    <w:p w14:paraId="2F7F936D" w14:textId="77777777" w:rsidR="003953E2" w:rsidRPr="002514BF" w:rsidRDefault="003953E2" w:rsidP="00994375">
      <w:pPr>
        <w:spacing w:after="0"/>
        <w:rPr>
          <w:rFonts w:ascii="Arial" w:hAnsi="Arial" w:cs="Arial"/>
        </w:rPr>
      </w:pPr>
    </w:p>
    <w:p w14:paraId="4C4794A3" w14:textId="60950867" w:rsidR="006009F0" w:rsidRPr="002514BF" w:rsidRDefault="006601AC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2.2</w:t>
      </w:r>
      <w:r w:rsidR="006009F0" w:rsidRPr="002514BF">
        <w:rPr>
          <w:rFonts w:ascii="Arial" w:hAnsi="Arial" w:cs="Arial"/>
        </w:rPr>
        <w:t>.1</w:t>
      </w:r>
      <w:r w:rsidR="003953E2" w:rsidRPr="002514BF">
        <w:rPr>
          <w:rFonts w:ascii="Arial" w:hAnsi="Arial" w:cs="Arial"/>
        </w:rPr>
        <w:t>.</w:t>
      </w:r>
      <w:r w:rsidR="006009F0" w:rsidRPr="002514BF">
        <w:rPr>
          <w:rFonts w:ascii="Arial" w:hAnsi="Arial" w:cs="Arial"/>
        </w:rPr>
        <w:t xml:space="preserve"> </w:t>
      </w:r>
      <w:r w:rsidR="006009F0" w:rsidRPr="002514BF">
        <w:rPr>
          <w:rFonts w:ascii="Arial" w:hAnsi="Arial" w:cs="Arial"/>
          <w:highlight w:val="yellow"/>
        </w:rPr>
        <w:t>In the appropriate</w:t>
      </w:r>
      <w:r w:rsidR="003953E2" w:rsidRPr="002514BF">
        <w:rPr>
          <w:rFonts w:ascii="Arial" w:hAnsi="Arial" w:cs="Arial"/>
          <w:highlight w:val="yellow"/>
        </w:rPr>
        <w:t xml:space="preserve"> setting</w:t>
      </w:r>
      <w:r w:rsidR="0045235C" w:rsidRPr="002514BF">
        <w:rPr>
          <w:rFonts w:ascii="Arial" w:hAnsi="Arial" w:cs="Arial"/>
          <w:highlight w:val="yellow"/>
        </w:rPr>
        <w:t>,</w:t>
      </w:r>
      <w:r w:rsidR="006009F0" w:rsidRPr="002514BF">
        <w:rPr>
          <w:rFonts w:ascii="Arial" w:hAnsi="Arial" w:cs="Arial"/>
          <w:highlight w:val="yellow"/>
        </w:rPr>
        <w:t xml:space="preserve"> it may be important to complete the neurological assessment with examination of</w:t>
      </w:r>
      <w:r w:rsidR="003953E2" w:rsidRPr="002514BF">
        <w:rPr>
          <w:rFonts w:ascii="Arial" w:hAnsi="Arial" w:cs="Arial"/>
          <w:highlight w:val="yellow"/>
        </w:rPr>
        <w:t xml:space="preserve"> perianal sensation, anal</w:t>
      </w:r>
      <w:r w:rsidR="00834333" w:rsidRPr="002514BF">
        <w:rPr>
          <w:rFonts w:ascii="Arial" w:hAnsi="Arial" w:cs="Arial"/>
          <w:highlight w:val="yellow"/>
        </w:rPr>
        <w:t xml:space="preserve"> reflex, and sphincter tone</w:t>
      </w:r>
      <w:r w:rsidR="006009F0" w:rsidRPr="002514BF">
        <w:rPr>
          <w:rFonts w:ascii="Arial" w:hAnsi="Arial" w:cs="Arial"/>
          <w:highlight w:val="yellow"/>
        </w:rPr>
        <w:t>.</w:t>
      </w:r>
      <w:r w:rsidR="006009F0" w:rsidRPr="002514BF">
        <w:rPr>
          <w:rFonts w:ascii="Arial" w:hAnsi="Arial" w:cs="Arial"/>
        </w:rPr>
        <w:t xml:space="preserve"> This is particularly important in patients for whom the diagnosis of cauda </w:t>
      </w:r>
      <w:proofErr w:type="spellStart"/>
      <w:r w:rsidR="006009F0" w:rsidRPr="002514BF">
        <w:rPr>
          <w:rFonts w:ascii="Arial" w:hAnsi="Arial" w:cs="Arial"/>
        </w:rPr>
        <w:t>equin</w:t>
      </w:r>
      <w:r w:rsidR="0045235C" w:rsidRPr="002514BF">
        <w:rPr>
          <w:rFonts w:ascii="Arial" w:hAnsi="Arial" w:cs="Arial"/>
        </w:rPr>
        <w:t>a</w:t>
      </w:r>
      <w:proofErr w:type="spellEnd"/>
      <w:r w:rsidR="006009F0" w:rsidRPr="002514BF">
        <w:rPr>
          <w:rFonts w:ascii="Arial" w:hAnsi="Arial" w:cs="Arial"/>
        </w:rPr>
        <w:t xml:space="preserve"> syndrome </w:t>
      </w:r>
      <w:r w:rsidR="00834333" w:rsidRPr="002514BF">
        <w:rPr>
          <w:rFonts w:ascii="Arial" w:hAnsi="Arial" w:cs="Arial"/>
        </w:rPr>
        <w:t>is being considered.</w:t>
      </w:r>
    </w:p>
    <w:p w14:paraId="557B8CFA" w14:textId="77777777" w:rsidR="00BA3892" w:rsidRPr="002514BF" w:rsidRDefault="00BA3892" w:rsidP="00994375">
      <w:pPr>
        <w:spacing w:after="0"/>
        <w:rPr>
          <w:rFonts w:ascii="Arial" w:hAnsi="Arial" w:cs="Arial"/>
        </w:rPr>
      </w:pPr>
    </w:p>
    <w:p w14:paraId="711E1B76" w14:textId="299B460D" w:rsidR="001413D4" w:rsidRPr="002514BF" w:rsidRDefault="006601AC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2.2</w:t>
      </w:r>
      <w:r w:rsidR="001413D4" w:rsidRPr="002514BF">
        <w:rPr>
          <w:rFonts w:ascii="Arial" w:hAnsi="Arial" w:cs="Arial"/>
        </w:rPr>
        <w:t>.2</w:t>
      </w:r>
      <w:r w:rsidR="003953E2" w:rsidRPr="002514BF">
        <w:rPr>
          <w:rFonts w:ascii="Arial" w:hAnsi="Arial" w:cs="Arial"/>
          <w:highlight w:val="yellow"/>
        </w:rPr>
        <w:t>.</w:t>
      </w:r>
      <w:r w:rsidR="001413D4" w:rsidRPr="002514BF">
        <w:rPr>
          <w:rFonts w:ascii="Arial" w:hAnsi="Arial" w:cs="Arial"/>
          <w:highlight w:val="yellow"/>
        </w:rPr>
        <w:t xml:space="preserve"> Using a non-lubricated finger or cot</w:t>
      </w:r>
      <w:r w:rsidR="003953E2" w:rsidRPr="002514BF">
        <w:rPr>
          <w:rFonts w:ascii="Arial" w:hAnsi="Arial" w:cs="Arial"/>
          <w:highlight w:val="yellow"/>
        </w:rPr>
        <w:t>ton swab, gently touch the peri</w:t>
      </w:r>
      <w:r w:rsidR="001413D4" w:rsidRPr="002514BF">
        <w:rPr>
          <w:rFonts w:ascii="Arial" w:hAnsi="Arial" w:cs="Arial"/>
          <w:highlight w:val="yellow"/>
        </w:rPr>
        <w:t>anal regi</w:t>
      </w:r>
      <w:r w:rsidR="00186B53" w:rsidRPr="002514BF">
        <w:rPr>
          <w:rFonts w:ascii="Arial" w:hAnsi="Arial" w:cs="Arial"/>
          <w:highlight w:val="yellow"/>
        </w:rPr>
        <w:t xml:space="preserve">on in a </w:t>
      </w:r>
      <w:proofErr w:type="spellStart"/>
      <w:r w:rsidR="00186B53" w:rsidRPr="002514BF">
        <w:rPr>
          <w:rFonts w:ascii="Arial" w:hAnsi="Arial" w:cs="Arial"/>
          <w:highlight w:val="yellow"/>
        </w:rPr>
        <w:t>dermatomal</w:t>
      </w:r>
      <w:proofErr w:type="spellEnd"/>
      <w:r w:rsidR="00186B53" w:rsidRPr="002514BF">
        <w:rPr>
          <w:rFonts w:ascii="Arial" w:hAnsi="Arial" w:cs="Arial"/>
          <w:highlight w:val="yellow"/>
        </w:rPr>
        <w:t xml:space="preserve"> pattern</w:t>
      </w:r>
      <w:r w:rsidR="0045235C" w:rsidRPr="002514BF">
        <w:rPr>
          <w:rFonts w:ascii="Arial" w:hAnsi="Arial" w:cs="Arial"/>
          <w:highlight w:val="yellow"/>
        </w:rPr>
        <w:t>,</w:t>
      </w:r>
      <w:r w:rsidR="001413D4" w:rsidRPr="002514BF">
        <w:rPr>
          <w:rFonts w:ascii="Arial" w:hAnsi="Arial" w:cs="Arial"/>
          <w:highlight w:val="yellow"/>
        </w:rPr>
        <w:t xml:space="preserve"> and ask the patient </w:t>
      </w:r>
      <w:r w:rsidR="009E365F" w:rsidRPr="002514BF">
        <w:rPr>
          <w:rFonts w:ascii="Arial" w:hAnsi="Arial" w:cs="Arial"/>
          <w:highlight w:val="yellow"/>
        </w:rPr>
        <w:t xml:space="preserve">to identify when you contact </w:t>
      </w:r>
      <w:r w:rsidR="0045235C" w:rsidRPr="002514BF">
        <w:rPr>
          <w:rFonts w:ascii="Arial" w:hAnsi="Arial" w:cs="Arial"/>
          <w:highlight w:val="yellow"/>
        </w:rPr>
        <w:t>their</w:t>
      </w:r>
      <w:r w:rsidR="009E365F" w:rsidRPr="002514BF">
        <w:rPr>
          <w:rFonts w:ascii="Arial" w:hAnsi="Arial" w:cs="Arial"/>
          <w:highlight w:val="yellow"/>
        </w:rPr>
        <w:t xml:space="preserve"> skin</w:t>
      </w:r>
      <w:r w:rsidR="009E365F" w:rsidRPr="002514BF">
        <w:rPr>
          <w:rFonts w:ascii="Arial" w:hAnsi="Arial" w:cs="Arial"/>
        </w:rPr>
        <w:t>.</w:t>
      </w:r>
    </w:p>
    <w:p w14:paraId="7FDC3A11" w14:textId="77777777" w:rsidR="00BA3892" w:rsidRPr="002514BF" w:rsidRDefault="00BA3892" w:rsidP="00994375">
      <w:pPr>
        <w:spacing w:after="0"/>
        <w:rPr>
          <w:rFonts w:ascii="Arial" w:hAnsi="Arial" w:cs="Arial"/>
        </w:rPr>
      </w:pPr>
    </w:p>
    <w:p w14:paraId="2B106D70" w14:textId="507036A7" w:rsidR="001413D4" w:rsidRPr="002514BF" w:rsidRDefault="006601AC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2.2</w:t>
      </w:r>
      <w:r w:rsidR="001413D4" w:rsidRPr="002514BF">
        <w:rPr>
          <w:rFonts w:ascii="Arial" w:hAnsi="Arial" w:cs="Arial"/>
        </w:rPr>
        <w:t>.3</w:t>
      </w:r>
      <w:r w:rsidR="003953E2" w:rsidRPr="002514BF">
        <w:rPr>
          <w:rFonts w:ascii="Arial" w:hAnsi="Arial" w:cs="Arial"/>
        </w:rPr>
        <w:t>.</w:t>
      </w:r>
      <w:r w:rsidR="001413D4" w:rsidRPr="002514BF">
        <w:rPr>
          <w:rFonts w:ascii="Arial" w:hAnsi="Arial" w:cs="Arial"/>
        </w:rPr>
        <w:t xml:space="preserve"> </w:t>
      </w:r>
      <w:r w:rsidR="00A81146" w:rsidRPr="002514BF">
        <w:rPr>
          <w:rFonts w:ascii="Arial" w:hAnsi="Arial" w:cs="Arial"/>
          <w:highlight w:val="yellow"/>
        </w:rPr>
        <w:t>Test the anal reflex</w:t>
      </w:r>
      <w:r w:rsidR="00A81146" w:rsidRPr="002514BF">
        <w:rPr>
          <w:rFonts w:ascii="Arial" w:hAnsi="Arial" w:cs="Arial"/>
        </w:rPr>
        <w:t>, an S2-S4</w:t>
      </w:r>
      <w:r w:rsidR="003953E2" w:rsidRPr="002514BF">
        <w:rPr>
          <w:rFonts w:ascii="Arial" w:hAnsi="Arial" w:cs="Arial"/>
        </w:rPr>
        <w:t xml:space="preserve"> pathway</w:t>
      </w:r>
      <w:r w:rsidR="00A81146" w:rsidRPr="002514BF">
        <w:rPr>
          <w:rFonts w:ascii="Arial" w:hAnsi="Arial" w:cs="Arial"/>
        </w:rPr>
        <w:t>,</w:t>
      </w:r>
      <w:r w:rsidR="001413D4" w:rsidRPr="002514BF">
        <w:rPr>
          <w:rFonts w:ascii="Arial" w:hAnsi="Arial" w:cs="Arial"/>
        </w:rPr>
        <w:t xml:space="preserve"> </w:t>
      </w:r>
      <w:r w:rsidR="00A81146" w:rsidRPr="002514BF">
        <w:rPr>
          <w:rFonts w:ascii="Arial" w:hAnsi="Arial" w:cs="Arial"/>
          <w:highlight w:val="yellow"/>
        </w:rPr>
        <w:t xml:space="preserve">by </w:t>
      </w:r>
      <w:r w:rsidR="001413D4" w:rsidRPr="002514BF">
        <w:rPr>
          <w:rFonts w:ascii="Arial" w:hAnsi="Arial" w:cs="Arial"/>
          <w:highlight w:val="yellow"/>
        </w:rPr>
        <w:t xml:space="preserve">using a </w:t>
      </w:r>
      <w:r w:rsidR="00A81146" w:rsidRPr="002514BF">
        <w:rPr>
          <w:rFonts w:ascii="Arial" w:hAnsi="Arial" w:cs="Arial"/>
          <w:highlight w:val="yellow"/>
        </w:rPr>
        <w:t xml:space="preserve">non-lubricated </w:t>
      </w:r>
      <w:r w:rsidR="001413D4" w:rsidRPr="002514BF">
        <w:rPr>
          <w:rFonts w:ascii="Arial" w:hAnsi="Arial" w:cs="Arial"/>
          <w:highlight w:val="yellow"/>
        </w:rPr>
        <w:t>finger</w:t>
      </w:r>
      <w:r w:rsidR="00A81146" w:rsidRPr="002514BF">
        <w:rPr>
          <w:rFonts w:ascii="Arial" w:hAnsi="Arial" w:cs="Arial"/>
          <w:highlight w:val="yellow"/>
        </w:rPr>
        <w:t xml:space="preserve"> to</w:t>
      </w:r>
      <w:r w:rsidR="001413D4" w:rsidRPr="002514BF">
        <w:rPr>
          <w:rFonts w:ascii="Arial" w:hAnsi="Arial" w:cs="Arial"/>
          <w:highlight w:val="yellow"/>
        </w:rPr>
        <w:t xml:space="preserve"> gently s</w:t>
      </w:r>
      <w:r w:rsidR="00A81146" w:rsidRPr="002514BF">
        <w:rPr>
          <w:rFonts w:ascii="Arial" w:hAnsi="Arial" w:cs="Arial"/>
          <w:highlight w:val="yellow"/>
        </w:rPr>
        <w:t>cratch</w:t>
      </w:r>
      <w:r w:rsidR="001413D4" w:rsidRPr="002514BF">
        <w:rPr>
          <w:rFonts w:ascii="Arial" w:hAnsi="Arial" w:cs="Arial"/>
          <w:highlight w:val="yellow"/>
        </w:rPr>
        <w:t xml:space="preserve"> the skin surrounding the anus</w:t>
      </w:r>
      <w:r w:rsidR="0045235C" w:rsidRPr="002514BF">
        <w:rPr>
          <w:rFonts w:ascii="Arial" w:hAnsi="Arial" w:cs="Arial"/>
          <w:highlight w:val="yellow"/>
        </w:rPr>
        <w:t>,</w:t>
      </w:r>
      <w:r w:rsidR="001413D4" w:rsidRPr="002514BF">
        <w:rPr>
          <w:rFonts w:ascii="Arial" w:hAnsi="Arial" w:cs="Arial"/>
          <w:highlight w:val="yellow"/>
        </w:rPr>
        <w:t xml:space="preserve"> and observe for sphincter contraction</w:t>
      </w:r>
      <w:r w:rsidR="00A81146" w:rsidRPr="002514BF">
        <w:rPr>
          <w:rFonts w:ascii="Arial" w:hAnsi="Arial" w:cs="Arial"/>
        </w:rPr>
        <w:t>.</w:t>
      </w:r>
    </w:p>
    <w:p w14:paraId="047D47B1" w14:textId="77777777" w:rsidR="005E651B" w:rsidRPr="002514BF" w:rsidRDefault="005E651B" w:rsidP="00994375">
      <w:pPr>
        <w:spacing w:after="0"/>
        <w:rPr>
          <w:rFonts w:ascii="Arial" w:hAnsi="Arial" w:cs="Arial"/>
        </w:rPr>
      </w:pPr>
    </w:p>
    <w:p w14:paraId="304326FF" w14:textId="22D752DC" w:rsidR="001413D4" w:rsidRPr="002514BF" w:rsidRDefault="006601AC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2.2</w:t>
      </w:r>
      <w:r w:rsidR="003953E2" w:rsidRPr="002514BF">
        <w:rPr>
          <w:rFonts w:ascii="Arial" w:hAnsi="Arial" w:cs="Arial"/>
        </w:rPr>
        <w:t xml:space="preserve">.4. </w:t>
      </w:r>
      <w:ins w:id="24" w:author="Jacob Roundy" w:date="2015-03-17T10:20:00Z">
        <w:r w:rsidR="00BB0BBA">
          <w:rPr>
            <w:rFonts w:ascii="Arial" w:hAnsi="Arial" w:cs="Arial"/>
          </w:rPr>
          <w:t xml:space="preserve">Assess the </w:t>
        </w:r>
      </w:ins>
      <w:del w:id="25" w:author="Jacob Roundy" w:date="2015-03-17T10:20:00Z">
        <w:r w:rsidR="008627A3" w:rsidRPr="002514BF" w:rsidDel="00BB0BBA">
          <w:rPr>
            <w:rFonts w:ascii="Arial" w:hAnsi="Arial" w:cs="Arial"/>
            <w:highlight w:val="yellow"/>
          </w:rPr>
          <w:delText>S</w:delText>
        </w:r>
      </w:del>
      <w:ins w:id="26" w:author="Jacob Roundy" w:date="2015-03-17T10:20:00Z">
        <w:r w:rsidR="00BB0BBA">
          <w:rPr>
            <w:rFonts w:ascii="Arial" w:hAnsi="Arial" w:cs="Arial"/>
            <w:highlight w:val="yellow"/>
          </w:rPr>
          <w:t>s</w:t>
        </w:r>
      </w:ins>
      <w:r w:rsidR="001413D4" w:rsidRPr="002514BF">
        <w:rPr>
          <w:rFonts w:ascii="Arial" w:hAnsi="Arial" w:cs="Arial"/>
          <w:highlight w:val="yellow"/>
        </w:rPr>
        <w:t>phincter tone</w:t>
      </w:r>
      <w:r w:rsidR="008627A3" w:rsidRPr="002514BF">
        <w:rPr>
          <w:rFonts w:ascii="Arial" w:hAnsi="Arial" w:cs="Arial"/>
          <w:highlight w:val="yellow"/>
        </w:rPr>
        <w:t xml:space="preserve"> </w:t>
      </w:r>
      <w:del w:id="27" w:author="Jacob Roundy" w:date="2015-03-17T10:20:00Z">
        <w:r w:rsidR="0045235C" w:rsidRPr="002514BF" w:rsidDel="00BB0BBA">
          <w:rPr>
            <w:rFonts w:ascii="Arial" w:hAnsi="Arial" w:cs="Arial"/>
            <w:highlight w:val="yellow"/>
          </w:rPr>
          <w:delText>is</w:delText>
        </w:r>
        <w:r w:rsidR="008627A3" w:rsidRPr="002514BF" w:rsidDel="00BB0BBA">
          <w:rPr>
            <w:rFonts w:ascii="Arial" w:hAnsi="Arial" w:cs="Arial"/>
            <w:highlight w:val="yellow"/>
          </w:rPr>
          <w:delText xml:space="preserve"> assessed </w:delText>
        </w:r>
      </w:del>
      <w:r w:rsidR="008627A3" w:rsidRPr="002514BF">
        <w:rPr>
          <w:rFonts w:ascii="Arial" w:hAnsi="Arial" w:cs="Arial"/>
          <w:highlight w:val="yellow"/>
        </w:rPr>
        <w:t xml:space="preserve">during the </w:t>
      </w:r>
      <w:r w:rsidR="0048139D" w:rsidRPr="002514BF">
        <w:rPr>
          <w:rFonts w:ascii="Arial" w:hAnsi="Arial" w:cs="Arial"/>
          <w:highlight w:val="yellow"/>
        </w:rPr>
        <w:t>digital rectal exam (</w:t>
      </w:r>
      <w:r w:rsidR="008627A3" w:rsidRPr="002514BF">
        <w:rPr>
          <w:rFonts w:ascii="Arial" w:hAnsi="Arial" w:cs="Arial"/>
          <w:highlight w:val="yellow"/>
        </w:rPr>
        <w:t>DRE</w:t>
      </w:r>
      <w:r w:rsidR="0048139D" w:rsidRPr="002514BF">
        <w:rPr>
          <w:rFonts w:ascii="Arial" w:hAnsi="Arial" w:cs="Arial"/>
          <w:highlight w:val="yellow"/>
        </w:rPr>
        <w:t>)</w:t>
      </w:r>
      <w:r w:rsidR="001413D4" w:rsidRPr="002514BF">
        <w:rPr>
          <w:rFonts w:ascii="Arial" w:hAnsi="Arial" w:cs="Arial"/>
          <w:highlight w:val="yellow"/>
        </w:rPr>
        <w:t>.</w:t>
      </w:r>
    </w:p>
    <w:p w14:paraId="0871D85B" w14:textId="77777777" w:rsidR="008627A3" w:rsidRPr="002514BF" w:rsidRDefault="008627A3" w:rsidP="008627A3">
      <w:pPr>
        <w:spacing w:after="0"/>
        <w:rPr>
          <w:rFonts w:ascii="Arial" w:hAnsi="Arial" w:cs="Arial"/>
        </w:rPr>
      </w:pPr>
    </w:p>
    <w:p w14:paraId="69428EB6" w14:textId="497E46BE" w:rsidR="008627A3" w:rsidRPr="002514BF" w:rsidRDefault="006601AC" w:rsidP="008627A3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2.3</w:t>
      </w:r>
      <w:r w:rsidR="008627A3" w:rsidRPr="002514BF">
        <w:rPr>
          <w:rFonts w:ascii="Arial" w:hAnsi="Arial" w:cs="Arial"/>
        </w:rPr>
        <w:t xml:space="preserve">. </w:t>
      </w:r>
      <w:r w:rsidR="00967923" w:rsidRPr="002514BF">
        <w:rPr>
          <w:rFonts w:ascii="Arial" w:hAnsi="Arial" w:cs="Arial"/>
        </w:rPr>
        <w:t xml:space="preserve">External </w:t>
      </w:r>
      <w:r w:rsidR="008627A3" w:rsidRPr="002514BF">
        <w:rPr>
          <w:rFonts w:ascii="Arial" w:hAnsi="Arial" w:cs="Arial"/>
        </w:rPr>
        <w:t>Inspection</w:t>
      </w:r>
      <w:r w:rsidR="005E651B" w:rsidRPr="002514BF">
        <w:rPr>
          <w:rFonts w:ascii="Arial" w:hAnsi="Arial" w:cs="Arial"/>
        </w:rPr>
        <w:t xml:space="preserve"> and </w:t>
      </w:r>
      <w:r w:rsidR="00967923" w:rsidRPr="002514BF">
        <w:rPr>
          <w:rFonts w:ascii="Arial" w:hAnsi="Arial" w:cs="Arial"/>
        </w:rPr>
        <w:t>P</w:t>
      </w:r>
      <w:r w:rsidR="005E651B" w:rsidRPr="002514BF">
        <w:rPr>
          <w:rFonts w:ascii="Arial" w:hAnsi="Arial" w:cs="Arial"/>
        </w:rPr>
        <w:t>alpation</w:t>
      </w:r>
      <w:r w:rsidR="0045235C" w:rsidRPr="002514BF">
        <w:rPr>
          <w:rFonts w:ascii="Arial" w:hAnsi="Arial" w:cs="Arial"/>
        </w:rPr>
        <w:t>.</w:t>
      </w:r>
    </w:p>
    <w:p w14:paraId="3FF90256" w14:textId="77777777" w:rsidR="000706A5" w:rsidRPr="002514BF" w:rsidRDefault="000706A5" w:rsidP="008627A3">
      <w:pPr>
        <w:spacing w:after="0"/>
        <w:rPr>
          <w:rFonts w:ascii="Arial" w:hAnsi="Arial" w:cs="Arial"/>
        </w:rPr>
      </w:pPr>
    </w:p>
    <w:p w14:paraId="3969D2F4" w14:textId="5740BAC0" w:rsidR="008627A3" w:rsidRPr="002514BF" w:rsidRDefault="008627A3" w:rsidP="008627A3">
      <w:pPr>
        <w:spacing w:after="0"/>
        <w:rPr>
          <w:rFonts w:ascii="Arial" w:hAnsi="Arial" w:cs="Arial"/>
        </w:rPr>
      </w:pPr>
      <w:commentRangeStart w:id="28"/>
      <w:r w:rsidRPr="002514BF">
        <w:rPr>
          <w:rFonts w:ascii="Arial" w:hAnsi="Arial" w:cs="Arial"/>
        </w:rPr>
        <w:t>2</w:t>
      </w:r>
      <w:commentRangeEnd w:id="28"/>
      <w:r w:rsidRPr="002514BF">
        <w:rPr>
          <w:rStyle w:val="CommentReference"/>
          <w:rFonts w:ascii="Arial" w:hAnsi="Arial" w:cs="Arial"/>
          <w:sz w:val="24"/>
          <w:szCs w:val="24"/>
        </w:rPr>
        <w:commentReference w:id="28"/>
      </w:r>
      <w:r w:rsidR="006601AC" w:rsidRPr="002514BF">
        <w:rPr>
          <w:rFonts w:ascii="Arial" w:hAnsi="Arial" w:cs="Arial"/>
        </w:rPr>
        <w:t>.3</w:t>
      </w:r>
      <w:r w:rsidRPr="002514BF">
        <w:rPr>
          <w:rFonts w:ascii="Arial" w:hAnsi="Arial" w:cs="Arial"/>
        </w:rPr>
        <w:t xml:space="preserve">.1. </w:t>
      </w:r>
      <w:r w:rsidRPr="002514BF">
        <w:rPr>
          <w:rFonts w:ascii="Arial" w:hAnsi="Arial" w:cs="Arial"/>
          <w:highlight w:val="yellow"/>
        </w:rPr>
        <w:t xml:space="preserve">Carefully inspect the skin of the buttocks, </w:t>
      </w:r>
      <w:proofErr w:type="spellStart"/>
      <w:r w:rsidRPr="002514BF">
        <w:rPr>
          <w:rFonts w:ascii="Arial" w:hAnsi="Arial" w:cs="Arial"/>
          <w:highlight w:val="yellow"/>
        </w:rPr>
        <w:t>sacrococcygeal</w:t>
      </w:r>
      <w:proofErr w:type="spellEnd"/>
      <w:r w:rsidRPr="002514BF">
        <w:rPr>
          <w:rFonts w:ascii="Arial" w:hAnsi="Arial" w:cs="Arial"/>
          <w:highlight w:val="yellow"/>
        </w:rPr>
        <w:t>, and perianal regions. To facilitate thorough inspection, either use the non-lubricated hand to separate the buttocks or ask the patient to reach back with the right hand and pull the right buttock forward</w:t>
      </w:r>
      <w:r w:rsidRPr="002514BF">
        <w:rPr>
          <w:rFonts w:ascii="Arial" w:hAnsi="Arial" w:cs="Arial"/>
        </w:rPr>
        <w:t>.</w:t>
      </w:r>
    </w:p>
    <w:p w14:paraId="2BCEB7A1" w14:textId="77777777" w:rsidR="008627A3" w:rsidRPr="002514BF" w:rsidRDefault="008627A3" w:rsidP="008627A3">
      <w:pPr>
        <w:spacing w:after="0"/>
        <w:rPr>
          <w:rFonts w:ascii="Arial" w:hAnsi="Arial" w:cs="Arial"/>
        </w:rPr>
      </w:pPr>
    </w:p>
    <w:p w14:paraId="5C2304EA" w14:textId="0690E02F" w:rsidR="005E651B" w:rsidRPr="002514BF" w:rsidRDefault="006601AC" w:rsidP="005E651B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2.3</w:t>
      </w:r>
      <w:r w:rsidR="005E651B" w:rsidRPr="002514BF">
        <w:rPr>
          <w:rFonts w:ascii="Arial" w:hAnsi="Arial" w:cs="Arial"/>
        </w:rPr>
        <w:t xml:space="preserve">.2. </w:t>
      </w:r>
      <w:r w:rsidR="005E651B" w:rsidRPr="002514BF">
        <w:rPr>
          <w:rFonts w:ascii="Arial" w:hAnsi="Arial" w:cs="Arial"/>
          <w:highlight w:val="yellow"/>
        </w:rPr>
        <w:t>Carefully palpate any abnormal areas identified during perianal inspection.</w:t>
      </w:r>
    </w:p>
    <w:p w14:paraId="3EACA9EB" w14:textId="77777777" w:rsidR="00BA3892" w:rsidRPr="002514BF" w:rsidRDefault="00BA3892" w:rsidP="00994375">
      <w:pPr>
        <w:spacing w:after="0"/>
        <w:rPr>
          <w:rFonts w:ascii="Arial" w:hAnsi="Arial" w:cs="Arial"/>
        </w:rPr>
      </w:pPr>
    </w:p>
    <w:p w14:paraId="5864B5CF" w14:textId="463D8605" w:rsidR="003953E2" w:rsidRPr="002514BF" w:rsidRDefault="009F4942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2.</w:t>
      </w:r>
      <w:r w:rsidR="00A81146" w:rsidRPr="002514BF">
        <w:rPr>
          <w:rFonts w:ascii="Arial" w:hAnsi="Arial" w:cs="Arial"/>
        </w:rPr>
        <w:t>4</w:t>
      </w:r>
      <w:r w:rsidR="003953E2" w:rsidRPr="002514BF">
        <w:rPr>
          <w:rFonts w:ascii="Arial" w:hAnsi="Arial" w:cs="Arial"/>
        </w:rPr>
        <w:t>.</w:t>
      </w:r>
      <w:r w:rsidRPr="002514BF">
        <w:rPr>
          <w:rFonts w:ascii="Arial" w:hAnsi="Arial" w:cs="Arial"/>
        </w:rPr>
        <w:t xml:space="preserve"> </w:t>
      </w:r>
      <w:r w:rsidR="00967923" w:rsidRPr="002514BF">
        <w:rPr>
          <w:rFonts w:ascii="Arial" w:hAnsi="Arial" w:cs="Arial"/>
        </w:rPr>
        <w:t xml:space="preserve">Digital Rectal Exam, Examination of </w:t>
      </w:r>
      <w:r w:rsidR="00AF5A26" w:rsidRPr="002514BF">
        <w:rPr>
          <w:rFonts w:ascii="Arial" w:hAnsi="Arial" w:cs="Arial"/>
        </w:rPr>
        <w:t>P</w:t>
      </w:r>
      <w:r w:rsidR="00967923" w:rsidRPr="002514BF">
        <w:rPr>
          <w:rFonts w:ascii="Arial" w:hAnsi="Arial" w:cs="Arial"/>
        </w:rPr>
        <w:t xml:space="preserve">rostate and </w:t>
      </w:r>
      <w:r w:rsidR="00AF5A26" w:rsidRPr="002514BF">
        <w:rPr>
          <w:rFonts w:ascii="Arial" w:hAnsi="Arial" w:cs="Arial"/>
        </w:rPr>
        <w:t>R</w:t>
      </w:r>
      <w:r w:rsidR="00967923" w:rsidRPr="002514BF">
        <w:rPr>
          <w:rFonts w:ascii="Arial" w:hAnsi="Arial" w:cs="Arial"/>
        </w:rPr>
        <w:t>ectum</w:t>
      </w:r>
      <w:r w:rsidR="00AF5A26" w:rsidRPr="002514BF">
        <w:rPr>
          <w:rFonts w:ascii="Arial" w:hAnsi="Arial" w:cs="Arial"/>
        </w:rPr>
        <w:t>.</w:t>
      </w:r>
    </w:p>
    <w:p w14:paraId="4EDB8564" w14:textId="77777777" w:rsidR="000706A5" w:rsidRPr="002514BF" w:rsidRDefault="000706A5" w:rsidP="00994375">
      <w:pPr>
        <w:spacing w:after="0"/>
        <w:rPr>
          <w:rFonts w:ascii="Arial" w:hAnsi="Arial" w:cs="Arial"/>
        </w:rPr>
      </w:pPr>
    </w:p>
    <w:p w14:paraId="2A9F989F" w14:textId="414B4243" w:rsidR="009F4942" w:rsidRPr="002514BF" w:rsidRDefault="00A81146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2.4</w:t>
      </w:r>
      <w:r w:rsidR="009F4942" w:rsidRPr="002514BF">
        <w:rPr>
          <w:rFonts w:ascii="Arial" w:hAnsi="Arial" w:cs="Arial"/>
        </w:rPr>
        <w:t>.1</w:t>
      </w:r>
      <w:r w:rsidR="003953E2" w:rsidRPr="002514BF">
        <w:rPr>
          <w:rFonts w:ascii="Arial" w:hAnsi="Arial" w:cs="Arial"/>
        </w:rPr>
        <w:t>.</w:t>
      </w:r>
      <w:r w:rsidR="009F4942" w:rsidRPr="002514BF">
        <w:rPr>
          <w:rFonts w:ascii="Arial" w:hAnsi="Arial" w:cs="Arial"/>
        </w:rPr>
        <w:t xml:space="preserve"> </w:t>
      </w:r>
      <w:r w:rsidR="003953E2" w:rsidRPr="002514BF">
        <w:rPr>
          <w:rFonts w:ascii="Arial" w:hAnsi="Arial" w:cs="Arial"/>
          <w:highlight w:val="yellow"/>
        </w:rPr>
        <w:t>Inform the patient that</w:t>
      </w:r>
      <w:r w:rsidR="00AF5A26" w:rsidRPr="002514BF">
        <w:rPr>
          <w:rFonts w:ascii="Arial" w:hAnsi="Arial" w:cs="Arial"/>
          <w:highlight w:val="yellow"/>
        </w:rPr>
        <w:t>,</w:t>
      </w:r>
      <w:r w:rsidR="003953E2" w:rsidRPr="002514BF">
        <w:rPr>
          <w:rFonts w:ascii="Arial" w:hAnsi="Arial" w:cs="Arial"/>
          <w:highlight w:val="yellow"/>
        </w:rPr>
        <w:t xml:space="preserve"> during the </w:t>
      </w:r>
      <w:r w:rsidR="00967923" w:rsidRPr="002514BF">
        <w:rPr>
          <w:rFonts w:ascii="Arial" w:hAnsi="Arial" w:cs="Arial"/>
          <w:highlight w:val="yellow"/>
        </w:rPr>
        <w:t>DRE</w:t>
      </w:r>
      <w:r w:rsidR="00AF5A26" w:rsidRPr="002514BF">
        <w:rPr>
          <w:rFonts w:ascii="Arial" w:hAnsi="Arial" w:cs="Arial"/>
          <w:highlight w:val="yellow"/>
        </w:rPr>
        <w:t>,</w:t>
      </w:r>
      <w:r w:rsidR="003953E2" w:rsidRPr="002514BF">
        <w:rPr>
          <w:rFonts w:ascii="Arial" w:hAnsi="Arial" w:cs="Arial"/>
          <w:highlight w:val="yellow"/>
        </w:rPr>
        <w:t xml:space="preserve"> </w:t>
      </w:r>
      <w:r w:rsidR="00AF5A26" w:rsidRPr="002514BF">
        <w:rPr>
          <w:rFonts w:ascii="Arial" w:hAnsi="Arial" w:cs="Arial"/>
          <w:highlight w:val="yellow"/>
        </w:rPr>
        <w:t>t</w:t>
      </w:r>
      <w:r w:rsidR="003953E2" w:rsidRPr="002514BF">
        <w:rPr>
          <w:rFonts w:ascii="Arial" w:hAnsi="Arial" w:cs="Arial"/>
          <w:highlight w:val="yellow"/>
        </w:rPr>
        <w:t>he</w:t>
      </w:r>
      <w:r w:rsidR="00AF5A26" w:rsidRPr="002514BF">
        <w:rPr>
          <w:rFonts w:ascii="Arial" w:hAnsi="Arial" w:cs="Arial"/>
          <w:highlight w:val="yellow"/>
        </w:rPr>
        <w:t>y</w:t>
      </w:r>
      <w:r w:rsidR="003953E2" w:rsidRPr="002514BF">
        <w:rPr>
          <w:rFonts w:ascii="Arial" w:hAnsi="Arial" w:cs="Arial"/>
          <w:highlight w:val="yellow"/>
        </w:rPr>
        <w:t xml:space="preserve"> may feel the urge to have a bowel movement. Reassure </w:t>
      </w:r>
      <w:r w:rsidR="00AF5A26" w:rsidRPr="002514BF">
        <w:rPr>
          <w:rFonts w:ascii="Arial" w:hAnsi="Arial" w:cs="Arial"/>
          <w:highlight w:val="yellow"/>
        </w:rPr>
        <w:t>the patient</w:t>
      </w:r>
      <w:r w:rsidR="003953E2" w:rsidRPr="002514BF">
        <w:rPr>
          <w:rFonts w:ascii="Arial" w:hAnsi="Arial" w:cs="Arial"/>
          <w:highlight w:val="yellow"/>
        </w:rPr>
        <w:t xml:space="preserve"> that this is normal and an actual bowel movement will not occur.</w:t>
      </w:r>
    </w:p>
    <w:p w14:paraId="56993999" w14:textId="77777777" w:rsidR="000706A5" w:rsidRPr="002514BF" w:rsidRDefault="000706A5" w:rsidP="00994375">
      <w:pPr>
        <w:spacing w:after="0"/>
        <w:rPr>
          <w:rFonts w:ascii="Arial" w:hAnsi="Arial" w:cs="Arial"/>
        </w:rPr>
      </w:pPr>
    </w:p>
    <w:p w14:paraId="43B0DE29" w14:textId="7F39D303" w:rsidR="00AF378A" w:rsidRPr="002514BF" w:rsidRDefault="00191DC0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2.4.2</w:t>
      </w:r>
      <w:r w:rsidR="00AF378A" w:rsidRPr="002514BF">
        <w:rPr>
          <w:rFonts w:ascii="Arial" w:hAnsi="Arial" w:cs="Arial"/>
        </w:rPr>
        <w:t xml:space="preserve">. </w:t>
      </w:r>
      <w:r w:rsidR="009F5EF5" w:rsidRPr="002514BF">
        <w:rPr>
          <w:rFonts w:ascii="Arial" w:hAnsi="Arial" w:cs="Arial"/>
          <w:highlight w:val="yellow"/>
        </w:rPr>
        <w:t>Ask the patient to bear or strain down</w:t>
      </w:r>
      <w:r w:rsidR="00AF5A26" w:rsidRPr="002514BF">
        <w:rPr>
          <w:rFonts w:ascii="Arial" w:hAnsi="Arial" w:cs="Arial"/>
          <w:highlight w:val="yellow"/>
        </w:rPr>
        <w:t>,</w:t>
      </w:r>
      <w:r w:rsidR="009F5EF5" w:rsidRPr="002514BF">
        <w:rPr>
          <w:rFonts w:ascii="Arial" w:hAnsi="Arial" w:cs="Arial"/>
          <w:highlight w:val="yellow"/>
        </w:rPr>
        <w:t xml:space="preserve"> as if having a bowel movement</w:t>
      </w:r>
      <w:r w:rsidR="009F5EF5" w:rsidRPr="002514BF">
        <w:rPr>
          <w:rFonts w:ascii="Arial" w:hAnsi="Arial" w:cs="Arial"/>
        </w:rPr>
        <w:t xml:space="preserve">. </w:t>
      </w:r>
    </w:p>
    <w:p w14:paraId="1CBE91FF" w14:textId="77777777" w:rsidR="00AF378A" w:rsidRPr="002514BF" w:rsidRDefault="00AF378A" w:rsidP="00994375">
      <w:pPr>
        <w:spacing w:after="0"/>
        <w:rPr>
          <w:rFonts w:ascii="Arial" w:hAnsi="Arial" w:cs="Arial"/>
        </w:rPr>
      </w:pPr>
    </w:p>
    <w:p w14:paraId="660EB062" w14:textId="6EA2535B" w:rsidR="00AF378A" w:rsidRPr="002514BF" w:rsidRDefault="00191DC0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2.4.</w:t>
      </w:r>
      <w:r w:rsidR="000706A5" w:rsidRPr="002514BF">
        <w:rPr>
          <w:rFonts w:ascii="Arial" w:hAnsi="Arial" w:cs="Arial"/>
        </w:rPr>
        <w:t>3.</w:t>
      </w:r>
      <w:r w:rsidR="00AF378A" w:rsidRPr="002514BF">
        <w:rPr>
          <w:rFonts w:ascii="Arial" w:hAnsi="Arial" w:cs="Arial"/>
        </w:rPr>
        <w:t xml:space="preserve"> </w:t>
      </w:r>
      <w:r w:rsidR="009F5EF5" w:rsidRPr="002514BF">
        <w:rPr>
          <w:rFonts w:ascii="Arial" w:hAnsi="Arial" w:cs="Arial"/>
          <w:highlight w:val="yellow"/>
        </w:rPr>
        <w:t>Quickly inspect the anus during the strain phase</w:t>
      </w:r>
      <w:r w:rsidR="00584873" w:rsidRPr="002514BF">
        <w:rPr>
          <w:rFonts w:ascii="Arial" w:hAnsi="Arial" w:cs="Arial"/>
          <w:highlight w:val="yellow"/>
        </w:rPr>
        <w:t xml:space="preserve"> for prolapsing internal hemorrhoids or rectal tissue</w:t>
      </w:r>
      <w:r w:rsidR="009F5EF5" w:rsidRPr="002514BF">
        <w:rPr>
          <w:rFonts w:ascii="Arial" w:hAnsi="Arial" w:cs="Arial"/>
          <w:highlight w:val="yellow"/>
        </w:rPr>
        <w:t>.</w:t>
      </w:r>
      <w:r w:rsidR="009F5EF5" w:rsidRPr="002514BF">
        <w:rPr>
          <w:rFonts w:ascii="Arial" w:hAnsi="Arial" w:cs="Arial"/>
        </w:rPr>
        <w:t xml:space="preserve"> </w:t>
      </w:r>
    </w:p>
    <w:p w14:paraId="58C36483" w14:textId="77777777" w:rsidR="00AF378A" w:rsidRPr="002514BF" w:rsidRDefault="00AF378A" w:rsidP="00994375">
      <w:pPr>
        <w:spacing w:after="0"/>
        <w:rPr>
          <w:rFonts w:ascii="Arial" w:hAnsi="Arial" w:cs="Arial"/>
        </w:rPr>
      </w:pPr>
    </w:p>
    <w:p w14:paraId="588BA80F" w14:textId="0660442B" w:rsidR="00AF378A" w:rsidRPr="002514BF" w:rsidRDefault="00191DC0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2.4.</w:t>
      </w:r>
      <w:r w:rsidR="000706A5" w:rsidRPr="002514BF">
        <w:rPr>
          <w:rFonts w:ascii="Arial" w:hAnsi="Arial" w:cs="Arial"/>
        </w:rPr>
        <w:t>4</w:t>
      </w:r>
      <w:r w:rsidR="00AF378A" w:rsidRPr="002514BF">
        <w:rPr>
          <w:rFonts w:ascii="Arial" w:hAnsi="Arial" w:cs="Arial"/>
        </w:rPr>
        <w:t xml:space="preserve">. </w:t>
      </w:r>
      <w:r w:rsidR="009F5EF5" w:rsidRPr="002514BF">
        <w:rPr>
          <w:rFonts w:ascii="Arial" w:hAnsi="Arial" w:cs="Arial"/>
          <w:highlight w:val="yellow"/>
        </w:rPr>
        <w:t xml:space="preserve">Next, place the lubricated fingertip on the </w:t>
      </w:r>
      <w:r w:rsidR="005E651B" w:rsidRPr="002514BF">
        <w:rPr>
          <w:rFonts w:ascii="Arial" w:hAnsi="Arial" w:cs="Arial"/>
          <w:highlight w:val="yellow"/>
        </w:rPr>
        <w:t xml:space="preserve">external </w:t>
      </w:r>
      <w:r w:rsidR="009F5EF5" w:rsidRPr="002514BF">
        <w:rPr>
          <w:rFonts w:ascii="Arial" w:hAnsi="Arial" w:cs="Arial"/>
          <w:highlight w:val="yellow"/>
        </w:rPr>
        <w:t>anal sphincter</w:t>
      </w:r>
      <w:r w:rsidR="00AF5A26" w:rsidRPr="002514BF">
        <w:rPr>
          <w:rFonts w:ascii="Arial" w:hAnsi="Arial" w:cs="Arial"/>
          <w:highlight w:val="yellow"/>
        </w:rPr>
        <w:t>,</w:t>
      </w:r>
      <w:r w:rsidR="009F5EF5" w:rsidRPr="002514BF">
        <w:rPr>
          <w:rFonts w:ascii="Arial" w:hAnsi="Arial" w:cs="Arial"/>
          <w:highlight w:val="yellow"/>
        </w:rPr>
        <w:t xml:space="preserve"> </w:t>
      </w:r>
      <w:r w:rsidR="009E365F" w:rsidRPr="002514BF">
        <w:rPr>
          <w:rFonts w:ascii="Arial" w:hAnsi="Arial" w:cs="Arial"/>
          <w:highlight w:val="yellow"/>
        </w:rPr>
        <w:t>using</w:t>
      </w:r>
      <w:r w:rsidR="009F5EF5" w:rsidRPr="002514BF">
        <w:rPr>
          <w:rFonts w:ascii="Arial" w:hAnsi="Arial" w:cs="Arial"/>
          <w:highlight w:val="yellow"/>
        </w:rPr>
        <w:t xml:space="preserve"> gentle pressure</w:t>
      </w:r>
      <w:r w:rsidR="00AF5A26" w:rsidRPr="002514BF">
        <w:rPr>
          <w:rFonts w:ascii="Arial" w:hAnsi="Arial" w:cs="Arial"/>
          <w:highlight w:val="yellow"/>
        </w:rPr>
        <w:t>,</w:t>
      </w:r>
      <w:r w:rsidR="00116A44" w:rsidRPr="002514BF">
        <w:rPr>
          <w:rFonts w:ascii="Arial" w:hAnsi="Arial" w:cs="Arial"/>
          <w:highlight w:val="yellow"/>
        </w:rPr>
        <w:t xml:space="preserve"> and pause</w:t>
      </w:r>
      <w:r w:rsidR="009F5EF5" w:rsidRPr="002514BF">
        <w:rPr>
          <w:rFonts w:ascii="Arial" w:hAnsi="Arial" w:cs="Arial"/>
          <w:highlight w:val="yellow"/>
        </w:rPr>
        <w:t>.</w:t>
      </w:r>
      <w:r w:rsidR="009F5EF5" w:rsidRPr="002514BF">
        <w:rPr>
          <w:rFonts w:ascii="Arial" w:hAnsi="Arial" w:cs="Arial"/>
        </w:rPr>
        <w:t xml:space="preserve"> </w:t>
      </w:r>
    </w:p>
    <w:p w14:paraId="294BBF47" w14:textId="77777777" w:rsidR="00AF378A" w:rsidRPr="002514BF" w:rsidRDefault="00AF378A" w:rsidP="00994375">
      <w:pPr>
        <w:spacing w:after="0"/>
        <w:rPr>
          <w:rFonts w:ascii="Arial" w:hAnsi="Arial" w:cs="Arial"/>
        </w:rPr>
      </w:pPr>
    </w:p>
    <w:p w14:paraId="1A8BA38D" w14:textId="16721B18" w:rsidR="009F4942" w:rsidRPr="002514BF" w:rsidRDefault="00191DC0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lastRenderedPageBreak/>
        <w:t>2.4.</w:t>
      </w:r>
      <w:r w:rsidR="000706A5" w:rsidRPr="002514BF">
        <w:rPr>
          <w:rFonts w:ascii="Arial" w:hAnsi="Arial" w:cs="Arial"/>
        </w:rPr>
        <w:t>5</w:t>
      </w:r>
      <w:r w:rsidR="00AF378A" w:rsidRPr="002514BF">
        <w:rPr>
          <w:rFonts w:ascii="Arial" w:hAnsi="Arial" w:cs="Arial"/>
        </w:rPr>
        <w:t xml:space="preserve">. </w:t>
      </w:r>
      <w:r w:rsidR="009F5EF5" w:rsidRPr="002514BF">
        <w:rPr>
          <w:rFonts w:ascii="Arial" w:hAnsi="Arial" w:cs="Arial"/>
          <w:highlight w:val="yellow"/>
        </w:rPr>
        <w:t xml:space="preserve">Once you feel the sphincter relax, fully insert the finger. If there is pain or the sphincter tightens, wait a moment </w:t>
      </w:r>
      <w:r w:rsidR="005E651B" w:rsidRPr="002514BF">
        <w:rPr>
          <w:rFonts w:ascii="Arial" w:hAnsi="Arial" w:cs="Arial"/>
          <w:highlight w:val="yellow"/>
        </w:rPr>
        <w:t>and then</w:t>
      </w:r>
      <w:r w:rsidR="009F5EF5" w:rsidRPr="002514BF">
        <w:rPr>
          <w:rFonts w:ascii="Arial" w:hAnsi="Arial" w:cs="Arial"/>
          <w:highlight w:val="yellow"/>
        </w:rPr>
        <w:t xml:space="preserve"> continue once the sphincter has relaxed.</w:t>
      </w:r>
      <w:r w:rsidR="00584873" w:rsidRPr="002514BF">
        <w:rPr>
          <w:rFonts w:ascii="Arial" w:hAnsi="Arial" w:cs="Arial"/>
          <w:highlight w:val="yellow"/>
        </w:rPr>
        <w:t xml:space="preserve"> Note sphincter tone during insertion.</w:t>
      </w:r>
      <w:r w:rsidR="003953E2" w:rsidRPr="002514BF">
        <w:rPr>
          <w:rFonts w:ascii="Arial" w:hAnsi="Arial" w:cs="Arial"/>
          <w:highlight w:val="yellow"/>
        </w:rPr>
        <w:t xml:space="preserve"> If there are</w:t>
      </w:r>
      <w:r w:rsidR="00A81146" w:rsidRPr="002514BF">
        <w:rPr>
          <w:rFonts w:ascii="Arial" w:hAnsi="Arial" w:cs="Arial"/>
          <w:highlight w:val="yellow"/>
        </w:rPr>
        <w:t xml:space="preserve"> concerns about sphincter tone</w:t>
      </w:r>
      <w:r w:rsidR="003953E2" w:rsidRPr="002514BF">
        <w:rPr>
          <w:rFonts w:ascii="Arial" w:hAnsi="Arial" w:cs="Arial"/>
          <w:highlight w:val="yellow"/>
        </w:rPr>
        <w:t xml:space="preserve"> or the clinical context calls for a complete neurologic assessment</w:t>
      </w:r>
      <w:r w:rsidR="00A81146" w:rsidRPr="002514BF">
        <w:rPr>
          <w:rFonts w:ascii="Arial" w:hAnsi="Arial" w:cs="Arial"/>
          <w:highlight w:val="yellow"/>
        </w:rPr>
        <w:t>, ask the patient to squeeze down on you</w:t>
      </w:r>
      <w:r w:rsidR="00186B53" w:rsidRPr="002514BF">
        <w:rPr>
          <w:rFonts w:ascii="Arial" w:hAnsi="Arial" w:cs="Arial"/>
          <w:highlight w:val="yellow"/>
        </w:rPr>
        <w:t>r</w:t>
      </w:r>
      <w:r w:rsidR="00A81146" w:rsidRPr="002514BF">
        <w:rPr>
          <w:rFonts w:ascii="Arial" w:hAnsi="Arial" w:cs="Arial"/>
          <w:highlight w:val="yellow"/>
        </w:rPr>
        <w:t xml:space="preserve"> finger.</w:t>
      </w:r>
    </w:p>
    <w:p w14:paraId="4049EB14" w14:textId="34E70231" w:rsidR="00116BC0" w:rsidRPr="002514BF" w:rsidRDefault="00116BC0" w:rsidP="00994375">
      <w:pPr>
        <w:spacing w:after="0"/>
        <w:rPr>
          <w:rFonts w:ascii="Arial" w:hAnsi="Arial" w:cs="Arial"/>
        </w:rPr>
      </w:pPr>
    </w:p>
    <w:p w14:paraId="75DE984C" w14:textId="07455627" w:rsidR="00116BC0" w:rsidRPr="002514BF" w:rsidRDefault="00191DC0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2.4.</w:t>
      </w:r>
      <w:r w:rsidR="000706A5" w:rsidRPr="002514BF">
        <w:rPr>
          <w:rFonts w:ascii="Arial" w:hAnsi="Arial" w:cs="Arial"/>
        </w:rPr>
        <w:t>6</w:t>
      </w:r>
      <w:r w:rsidR="00116BC0" w:rsidRPr="002514BF">
        <w:rPr>
          <w:rFonts w:ascii="Arial" w:hAnsi="Arial" w:cs="Arial"/>
        </w:rPr>
        <w:t xml:space="preserve">. </w:t>
      </w:r>
      <w:r w:rsidR="00830A2E" w:rsidRPr="002514BF">
        <w:rPr>
          <w:rFonts w:ascii="Arial" w:hAnsi="Arial" w:cs="Arial"/>
          <w:highlight w:val="yellow"/>
        </w:rPr>
        <w:t xml:space="preserve">Palpate the </w:t>
      </w:r>
      <w:r w:rsidR="00C366EC" w:rsidRPr="002514BF">
        <w:rPr>
          <w:rFonts w:ascii="Arial" w:hAnsi="Arial" w:cs="Arial"/>
          <w:highlight w:val="yellow"/>
        </w:rPr>
        <w:t xml:space="preserve">posterior surface of the </w:t>
      </w:r>
      <w:r w:rsidR="00584873" w:rsidRPr="002514BF">
        <w:rPr>
          <w:rFonts w:ascii="Arial" w:hAnsi="Arial" w:cs="Arial"/>
          <w:highlight w:val="yellow"/>
        </w:rPr>
        <w:t>prostate</w:t>
      </w:r>
      <w:r w:rsidR="00C366EC" w:rsidRPr="002514BF">
        <w:rPr>
          <w:rFonts w:ascii="Arial" w:hAnsi="Arial" w:cs="Arial"/>
          <w:highlight w:val="yellow"/>
        </w:rPr>
        <w:t xml:space="preserve"> through the rectal wall</w:t>
      </w:r>
      <w:r w:rsidR="00830A2E" w:rsidRPr="002514BF">
        <w:rPr>
          <w:rFonts w:ascii="Arial" w:hAnsi="Arial" w:cs="Arial"/>
        </w:rPr>
        <w:t>, the apex of</w:t>
      </w:r>
      <w:r w:rsidR="00584873" w:rsidRPr="002514BF">
        <w:rPr>
          <w:rFonts w:ascii="Arial" w:hAnsi="Arial" w:cs="Arial"/>
        </w:rPr>
        <w:t xml:space="preserve"> which </w:t>
      </w:r>
      <w:r w:rsidR="009E365F" w:rsidRPr="002514BF">
        <w:rPr>
          <w:rFonts w:ascii="Arial" w:hAnsi="Arial" w:cs="Arial"/>
        </w:rPr>
        <w:t xml:space="preserve">is typically encountered </w:t>
      </w:r>
      <w:r w:rsidR="00AF5A26" w:rsidRPr="002514BF">
        <w:rPr>
          <w:rFonts w:ascii="Arial" w:hAnsi="Arial" w:cs="Arial"/>
        </w:rPr>
        <w:t>4 – 6 cm</w:t>
      </w:r>
      <w:r w:rsidR="00830A2E" w:rsidRPr="002514BF">
        <w:rPr>
          <w:rFonts w:ascii="Arial" w:hAnsi="Arial" w:cs="Arial"/>
        </w:rPr>
        <w:t xml:space="preserve"> from the </w:t>
      </w:r>
      <w:r w:rsidR="008805DB" w:rsidRPr="002514BF">
        <w:rPr>
          <w:rFonts w:ascii="Arial" w:hAnsi="Arial" w:cs="Arial"/>
        </w:rPr>
        <w:t>external anal sphincter</w:t>
      </w:r>
      <w:r w:rsidR="00830A2E" w:rsidRPr="002514BF">
        <w:rPr>
          <w:rFonts w:ascii="Arial" w:hAnsi="Arial" w:cs="Arial"/>
        </w:rPr>
        <w:t xml:space="preserve">. </w:t>
      </w:r>
      <w:r w:rsidR="001A1D08" w:rsidRPr="002514BF">
        <w:rPr>
          <w:rFonts w:ascii="Arial" w:hAnsi="Arial" w:cs="Arial"/>
          <w:highlight w:val="yellow"/>
        </w:rPr>
        <w:t>The prostate can be encountered by directing the finger anteriorly toward the umbilicus.</w:t>
      </w:r>
      <w:r w:rsidR="001A1D08" w:rsidRPr="002514BF">
        <w:rPr>
          <w:rFonts w:ascii="Arial" w:hAnsi="Arial" w:cs="Arial"/>
        </w:rPr>
        <w:t xml:space="preserve"> </w:t>
      </w:r>
    </w:p>
    <w:p w14:paraId="57E0388A" w14:textId="77777777" w:rsidR="00116BC0" w:rsidRPr="002514BF" w:rsidRDefault="00116BC0" w:rsidP="00994375">
      <w:pPr>
        <w:spacing w:after="0"/>
        <w:rPr>
          <w:rFonts w:ascii="Arial" w:hAnsi="Arial" w:cs="Arial"/>
        </w:rPr>
      </w:pPr>
    </w:p>
    <w:p w14:paraId="178AE492" w14:textId="40251F9E" w:rsidR="00116BC0" w:rsidRPr="002514BF" w:rsidRDefault="00191DC0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2.4.</w:t>
      </w:r>
      <w:r w:rsidR="000706A5" w:rsidRPr="002514BF">
        <w:rPr>
          <w:rFonts w:ascii="Arial" w:hAnsi="Arial" w:cs="Arial"/>
        </w:rPr>
        <w:t>7</w:t>
      </w:r>
      <w:r w:rsidR="00116BC0" w:rsidRPr="002514BF">
        <w:rPr>
          <w:rFonts w:ascii="Arial" w:hAnsi="Arial" w:cs="Arial"/>
        </w:rPr>
        <w:t xml:space="preserve">. </w:t>
      </w:r>
      <w:r w:rsidR="001A1D08" w:rsidRPr="002514BF">
        <w:rPr>
          <w:rFonts w:ascii="Arial" w:hAnsi="Arial" w:cs="Arial"/>
          <w:highlight w:val="yellow"/>
        </w:rPr>
        <w:t xml:space="preserve">Appreciate the </w:t>
      </w:r>
      <w:r w:rsidR="00CA647D" w:rsidRPr="002514BF">
        <w:rPr>
          <w:rFonts w:ascii="Arial" w:hAnsi="Arial" w:cs="Arial"/>
          <w:highlight w:val="yellow"/>
        </w:rPr>
        <w:t>median sulcus</w:t>
      </w:r>
      <w:r w:rsidR="001A1D08" w:rsidRPr="002514BF">
        <w:rPr>
          <w:rFonts w:ascii="Arial" w:hAnsi="Arial" w:cs="Arial"/>
          <w:highlight w:val="yellow"/>
        </w:rPr>
        <w:t xml:space="preserve"> running between the </w:t>
      </w:r>
      <w:r w:rsidR="003953E2" w:rsidRPr="002514BF">
        <w:rPr>
          <w:rFonts w:ascii="Arial" w:hAnsi="Arial" w:cs="Arial"/>
          <w:highlight w:val="yellow"/>
        </w:rPr>
        <w:t>lateral</w:t>
      </w:r>
      <w:r w:rsidR="001A1D08" w:rsidRPr="002514BF">
        <w:rPr>
          <w:rFonts w:ascii="Arial" w:hAnsi="Arial" w:cs="Arial"/>
          <w:highlight w:val="yellow"/>
        </w:rPr>
        <w:t xml:space="preserve"> lobes of the prostate</w:t>
      </w:r>
      <w:r w:rsidR="00113925" w:rsidRPr="002514BF">
        <w:rPr>
          <w:rFonts w:ascii="Arial" w:hAnsi="Arial" w:cs="Arial"/>
          <w:highlight w:val="yellow"/>
        </w:rPr>
        <w:t xml:space="preserve"> and follow it </w:t>
      </w:r>
      <w:r w:rsidR="004E7BBD" w:rsidRPr="002514BF">
        <w:rPr>
          <w:rFonts w:ascii="Arial" w:hAnsi="Arial" w:cs="Arial"/>
          <w:highlight w:val="yellow"/>
        </w:rPr>
        <w:t xml:space="preserve">until </w:t>
      </w:r>
      <w:r w:rsidR="00CA647D" w:rsidRPr="002514BF">
        <w:rPr>
          <w:rFonts w:ascii="Arial" w:hAnsi="Arial" w:cs="Arial"/>
          <w:highlight w:val="yellow"/>
        </w:rPr>
        <w:t xml:space="preserve">the </w:t>
      </w:r>
      <w:r w:rsidR="00113925" w:rsidRPr="002514BF">
        <w:rPr>
          <w:rFonts w:ascii="Arial" w:hAnsi="Arial" w:cs="Arial"/>
          <w:highlight w:val="yellow"/>
        </w:rPr>
        <w:t>base of the prostate is felt. Th</w:t>
      </w:r>
      <w:r w:rsidR="004E7BBD" w:rsidRPr="002514BF">
        <w:rPr>
          <w:rFonts w:ascii="Arial" w:hAnsi="Arial" w:cs="Arial"/>
          <w:highlight w:val="yellow"/>
        </w:rPr>
        <w:t>is</w:t>
      </w:r>
      <w:r w:rsidR="00113925" w:rsidRPr="002514BF">
        <w:rPr>
          <w:rFonts w:ascii="Arial" w:hAnsi="Arial" w:cs="Arial"/>
          <w:highlight w:val="yellow"/>
        </w:rPr>
        <w:t xml:space="preserve"> may be beyond the length of the examiner</w:t>
      </w:r>
      <w:r w:rsidR="000A053A" w:rsidRPr="002514BF">
        <w:rPr>
          <w:rFonts w:ascii="Arial" w:hAnsi="Arial" w:cs="Arial"/>
          <w:highlight w:val="yellow"/>
        </w:rPr>
        <w:t>’</w:t>
      </w:r>
      <w:r w:rsidR="00113925" w:rsidRPr="002514BF">
        <w:rPr>
          <w:rFonts w:ascii="Arial" w:hAnsi="Arial" w:cs="Arial"/>
          <w:highlight w:val="yellow"/>
        </w:rPr>
        <w:t>s finger</w:t>
      </w:r>
      <w:r w:rsidR="005E651B" w:rsidRPr="002514BF">
        <w:rPr>
          <w:rFonts w:ascii="Arial" w:hAnsi="Arial" w:cs="Arial"/>
          <w:highlight w:val="yellow"/>
        </w:rPr>
        <w:t>.</w:t>
      </w:r>
    </w:p>
    <w:p w14:paraId="3F36B184" w14:textId="77777777" w:rsidR="00116BC0" w:rsidRPr="002514BF" w:rsidRDefault="00116BC0" w:rsidP="00994375">
      <w:pPr>
        <w:spacing w:after="0"/>
        <w:rPr>
          <w:rFonts w:ascii="Arial" w:hAnsi="Arial" w:cs="Arial"/>
        </w:rPr>
      </w:pPr>
    </w:p>
    <w:p w14:paraId="5FB1F19B" w14:textId="23A4B772" w:rsidR="00116BC0" w:rsidRPr="002514BF" w:rsidRDefault="00116BC0" w:rsidP="00994375">
      <w:pPr>
        <w:spacing w:after="0"/>
        <w:rPr>
          <w:rFonts w:ascii="Arial" w:hAnsi="Arial" w:cs="Arial"/>
        </w:rPr>
      </w:pPr>
      <w:commentRangeStart w:id="29"/>
      <w:r w:rsidRPr="002514BF">
        <w:rPr>
          <w:rFonts w:ascii="Arial" w:hAnsi="Arial" w:cs="Arial"/>
        </w:rPr>
        <w:t>2</w:t>
      </w:r>
      <w:commentRangeEnd w:id="29"/>
      <w:r w:rsidR="005E651B" w:rsidRPr="002514BF">
        <w:rPr>
          <w:rStyle w:val="CommentReference"/>
          <w:rFonts w:ascii="Arial" w:hAnsi="Arial" w:cs="Arial"/>
          <w:sz w:val="24"/>
          <w:szCs w:val="24"/>
        </w:rPr>
        <w:commentReference w:id="29"/>
      </w:r>
      <w:r w:rsidR="00191DC0" w:rsidRPr="002514BF">
        <w:rPr>
          <w:rFonts w:ascii="Arial" w:hAnsi="Arial" w:cs="Arial"/>
        </w:rPr>
        <w:t>.4.</w:t>
      </w:r>
      <w:r w:rsidR="000706A5" w:rsidRPr="002514BF">
        <w:rPr>
          <w:rFonts w:ascii="Arial" w:hAnsi="Arial" w:cs="Arial"/>
        </w:rPr>
        <w:t>8</w:t>
      </w:r>
      <w:r w:rsidRPr="002514BF">
        <w:rPr>
          <w:rFonts w:ascii="Arial" w:hAnsi="Arial" w:cs="Arial"/>
        </w:rPr>
        <w:t xml:space="preserve">. </w:t>
      </w:r>
      <w:r w:rsidR="00113925" w:rsidRPr="002514BF">
        <w:rPr>
          <w:rFonts w:ascii="Arial" w:hAnsi="Arial" w:cs="Arial"/>
          <w:highlight w:val="yellow"/>
        </w:rPr>
        <w:t xml:space="preserve">Next, </w:t>
      </w:r>
      <w:r w:rsidR="00CA647D" w:rsidRPr="002514BF">
        <w:rPr>
          <w:rFonts w:ascii="Arial" w:hAnsi="Arial" w:cs="Arial"/>
          <w:highlight w:val="yellow"/>
        </w:rPr>
        <w:t xml:space="preserve">examine each </w:t>
      </w:r>
      <w:r w:rsidR="00A01C78" w:rsidRPr="002514BF">
        <w:rPr>
          <w:rFonts w:ascii="Arial" w:hAnsi="Arial" w:cs="Arial"/>
          <w:highlight w:val="yellow"/>
        </w:rPr>
        <w:t xml:space="preserve">lateral </w:t>
      </w:r>
      <w:r w:rsidR="00CA647D" w:rsidRPr="002514BF">
        <w:rPr>
          <w:rFonts w:ascii="Arial" w:hAnsi="Arial" w:cs="Arial"/>
          <w:highlight w:val="yellow"/>
        </w:rPr>
        <w:t xml:space="preserve">lobe of the prostate using abduction/adduction, flexion extension, and supination/pronation movements of the finger. </w:t>
      </w:r>
      <w:r w:rsidR="000A053A" w:rsidRPr="002514BF">
        <w:rPr>
          <w:rFonts w:ascii="Arial" w:hAnsi="Arial" w:cs="Arial"/>
          <w:highlight w:val="yellow"/>
        </w:rPr>
        <w:t>Use s</w:t>
      </w:r>
      <w:r w:rsidR="00F85EFB" w:rsidRPr="002514BF">
        <w:rPr>
          <w:rFonts w:ascii="Arial" w:hAnsi="Arial" w:cs="Arial"/>
          <w:highlight w:val="yellow"/>
        </w:rPr>
        <w:t>ufficient finger pressure to enhance detection of smaller lesions.</w:t>
      </w:r>
      <w:r w:rsidR="00F85EFB" w:rsidRPr="002514BF">
        <w:rPr>
          <w:rFonts w:ascii="Arial" w:hAnsi="Arial" w:cs="Arial"/>
        </w:rPr>
        <w:t xml:space="preserve"> </w:t>
      </w:r>
    </w:p>
    <w:p w14:paraId="2591E068" w14:textId="77777777" w:rsidR="00116BC0" w:rsidRPr="002514BF" w:rsidRDefault="00116BC0" w:rsidP="00994375">
      <w:pPr>
        <w:spacing w:after="0"/>
        <w:rPr>
          <w:rFonts w:ascii="Arial" w:hAnsi="Arial" w:cs="Arial"/>
        </w:rPr>
      </w:pPr>
    </w:p>
    <w:p w14:paraId="2C673EC9" w14:textId="7E671B18" w:rsidR="00EE718D" w:rsidRPr="002514BF" w:rsidRDefault="00191DC0" w:rsidP="00EE718D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2.4.</w:t>
      </w:r>
      <w:r w:rsidR="000706A5" w:rsidRPr="002514BF">
        <w:rPr>
          <w:rFonts w:ascii="Arial" w:hAnsi="Arial" w:cs="Arial"/>
        </w:rPr>
        <w:t>9</w:t>
      </w:r>
      <w:r w:rsidR="00CF06B4" w:rsidRPr="002514BF">
        <w:rPr>
          <w:rFonts w:ascii="Arial" w:hAnsi="Arial" w:cs="Arial"/>
        </w:rPr>
        <w:t xml:space="preserve">. </w:t>
      </w:r>
      <w:r w:rsidR="00CA647D" w:rsidRPr="002514BF">
        <w:rPr>
          <w:rFonts w:ascii="Arial" w:hAnsi="Arial" w:cs="Arial"/>
          <w:highlight w:val="yellow"/>
        </w:rPr>
        <w:t>N</w:t>
      </w:r>
      <w:r w:rsidR="001A1D08" w:rsidRPr="002514BF">
        <w:rPr>
          <w:rFonts w:ascii="Arial" w:hAnsi="Arial" w:cs="Arial"/>
          <w:highlight w:val="yellow"/>
        </w:rPr>
        <w:t>ot</w:t>
      </w:r>
      <w:r w:rsidR="00CA647D" w:rsidRPr="002514BF">
        <w:rPr>
          <w:rFonts w:ascii="Arial" w:hAnsi="Arial" w:cs="Arial"/>
          <w:highlight w:val="yellow"/>
        </w:rPr>
        <w:t>e</w:t>
      </w:r>
      <w:r w:rsidR="001A1D08" w:rsidRPr="002514BF">
        <w:rPr>
          <w:rFonts w:ascii="Arial" w:hAnsi="Arial" w:cs="Arial"/>
          <w:highlight w:val="yellow"/>
        </w:rPr>
        <w:t xml:space="preserve"> relative symmetry of size</w:t>
      </w:r>
      <w:r w:rsidR="006270EA" w:rsidRPr="002514BF">
        <w:rPr>
          <w:rFonts w:ascii="Arial" w:hAnsi="Arial" w:cs="Arial"/>
          <w:highlight w:val="yellow"/>
        </w:rPr>
        <w:t>,</w:t>
      </w:r>
      <w:r w:rsidR="001A1D08" w:rsidRPr="002514BF">
        <w:rPr>
          <w:rFonts w:ascii="Arial" w:hAnsi="Arial" w:cs="Arial"/>
          <w:highlight w:val="yellow"/>
        </w:rPr>
        <w:t xml:space="preserve"> consistency, areas of nodularity, and tenderness. </w:t>
      </w:r>
      <w:r w:rsidR="00EE718D" w:rsidRPr="002514BF">
        <w:rPr>
          <w:rFonts w:ascii="Arial" w:hAnsi="Arial" w:cs="Arial"/>
          <w:highlight w:val="yellow"/>
        </w:rPr>
        <w:t>Use your fingertip to approximate the size of the prostate. Each fingertip</w:t>
      </w:r>
      <w:r w:rsidR="000A053A" w:rsidRPr="002514BF">
        <w:rPr>
          <w:rFonts w:ascii="Arial" w:hAnsi="Arial" w:cs="Arial"/>
          <w:highlight w:val="yellow"/>
        </w:rPr>
        <w:t>-</w:t>
      </w:r>
      <w:r w:rsidR="00EE718D" w:rsidRPr="002514BF">
        <w:rPr>
          <w:rFonts w:ascii="Arial" w:hAnsi="Arial" w:cs="Arial"/>
          <w:highlight w:val="yellow"/>
        </w:rPr>
        <w:t>sized area is approximately 10-15</w:t>
      </w:r>
      <w:r w:rsidR="000A053A" w:rsidRPr="002514BF">
        <w:rPr>
          <w:rFonts w:ascii="Arial" w:hAnsi="Arial" w:cs="Arial"/>
          <w:highlight w:val="yellow"/>
        </w:rPr>
        <w:t xml:space="preserve"> </w:t>
      </w:r>
      <w:r w:rsidR="00EE718D" w:rsidRPr="002514BF">
        <w:rPr>
          <w:rFonts w:ascii="Arial" w:hAnsi="Arial" w:cs="Arial"/>
          <w:highlight w:val="yellow"/>
        </w:rPr>
        <w:t>g.</w:t>
      </w:r>
    </w:p>
    <w:p w14:paraId="0081E018" w14:textId="77777777" w:rsidR="00BA3892" w:rsidRPr="002514BF" w:rsidRDefault="00BA3892" w:rsidP="00994375">
      <w:pPr>
        <w:spacing w:after="0"/>
        <w:rPr>
          <w:rFonts w:ascii="Arial" w:hAnsi="Arial" w:cs="Arial"/>
        </w:rPr>
      </w:pPr>
    </w:p>
    <w:p w14:paraId="28ACBF68" w14:textId="66E03393" w:rsidR="00312C2E" w:rsidRPr="002514BF" w:rsidRDefault="00A81146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2.4</w:t>
      </w:r>
      <w:r w:rsidR="00191DC0" w:rsidRPr="002514BF">
        <w:rPr>
          <w:rFonts w:ascii="Arial" w:hAnsi="Arial" w:cs="Arial"/>
        </w:rPr>
        <w:t>.</w:t>
      </w:r>
      <w:r w:rsidR="000706A5" w:rsidRPr="002514BF">
        <w:rPr>
          <w:rFonts w:ascii="Arial" w:hAnsi="Arial" w:cs="Arial"/>
        </w:rPr>
        <w:t>10</w:t>
      </w:r>
      <w:r w:rsidR="00A01C78" w:rsidRPr="002514BF">
        <w:rPr>
          <w:rFonts w:ascii="Arial" w:hAnsi="Arial" w:cs="Arial"/>
        </w:rPr>
        <w:t>.</w:t>
      </w:r>
      <w:r w:rsidR="00547E5A" w:rsidRPr="002514BF">
        <w:rPr>
          <w:rFonts w:ascii="Arial" w:hAnsi="Arial" w:cs="Arial"/>
        </w:rPr>
        <w:t xml:space="preserve"> </w:t>
      </w:r>
      <w:r w:rsidR="009E0985" w:rsidRPr="002514BF">
        <w:rPr>
          <w:rFonts w:ascii="Arial" w:hAnsi="Arial" w:cs="Arial"/>
          <w:highlight w:val="yellow"/>
        </w:rPr>
        <w:t>Next</w:t>
      </w:r>
      <w:r w:rsidR="00547E5A" w:rsidRPr="002514BF">
        <w:rPr>
          <w:rFonts w:ascii="Arial" w:hAnsi="Arial" w:cs="Arial"/>
          <w:highlight w:val="yellow"/>
        </w:rPr>
        <w:t>, with the finger fully inserted into the rectum, proceed to palpate the rectum</w:t>
      </w:r>
      <w:r w:rsidR="00547E5A" w:rsidRPr="002514BF">
        <w:rPr>
          <w:rFonts w:ascii="Arial" w:hAnsi="Arial" w:cs="Arial"/>
        </w:rPr>
        <w:t xml:space="preserve">. </w:t>
      </w:r>
    </w:p>
    <w:p w14:paraId="2C0E102A" w14:textId="77777777" w:rsidR="00CF06B4" w:rsidRPr="002514BF" w:rsidRDefault="00CF06B4" w:rsidP="00994375">
      <w:pPr>
        <w:spacing w:after="0"/>
        <w:rPr>
          <w:rFonts w:ascii="Arial" w:hAnsi="Arial" w:cs="Arial"/>
        </w:rPr>
      </w:pPr>
    </w:p>
    <w:p w14:paraId="0A753F9B" w14:textId="42278EFB" w:rsidR="00312C2E" w:rsidRPr="002514BF" w:rsidRDefault="00191DC0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2.4.</w:t>
      </w:r>
      <w:r w:rsidR="000706A5" w:rsidRPr="002514BF">
        <w:rPr>
          <w:rFonts w:ascii="Arial" w:hAnsi="Arial" w:cs="Arial"/>
        </w:rPr>
        <w:t>11.</w:t>
      </w:r>
      <w:r w:rsidR="00312C2E" w:rsidRPr="002514BF">
        <w:rPr>
          <w:rFonts w:ascii="Arial" w:hAnsi="Arial" w:cs="Arial"/>
        </w:rPr>
        <w:t xml:space="preserve"> </w:t>
      </w:r>
      <w:r w:rsidR="00547E5A" w:rsidRPr="002514BF">
        <w:rPr>
          <w:rFonts w:ascii="Arial" w:hAnsi="Arial" w:cs="Arial"/>
          <w:highlight w:val="yellow"/>
        </w:rPr>
        <w:t>Begin by rotating the hand clockwise from six o’clock to one o’clock</w:t>
      </w:r>
      <w:r w:rsidR="00547E5A" w:rsidRPr="002514BF">
        <w:rPr>
          <w:rFonts w:ascii="Arial" w:hAnsi="Arial" w:cs="Arial"/>
        </w:rPr>
        <w:t xml:space="preserve">. </w:t>
      </w:r>
    </w:p>
    <w:p w14:paraId="13703B43" w14:textId="77777777" w:rsidR="00312C2E" w:rsidRPr="002514BF" w:rsidRDefault="00312C2E" w:rsidP="00994375">
      <w:pPr>
        <w:spacing w:after="0"/>
        <w:rPr>
          <w:rFonts w:ascii="Arial" w:hAnsi="Arial" w:cs="Arial"/>
        </w:rPr>
      </w:pPr>
    </w:p>
    <w:p w14:paraId="117EA30E" w14:textId="57046416" w:rsidR="00BA3892" w:rsidRPr="002514BF" w:rsidRDefault="00191DC0" w:rsidP="00994375">
      <w:pPr>
        <w:spacing w:after="0"/>
        <w:rPr>
          <w:rFonts w:ascii="Arial" w:hAnsi="Arial" w:cs="Arial"/>
          <w:b/>
        </w:rPr>
      </w:pPr>
      <w:r w:rsidRPr="002514BF">
        <w:rPr>
          <w:rFonts w:ascii="Arial" w:hAnsi="Arial" w:cs="Arial"/>
        </w:rPr>
        <w:t>2.4.</w:t>
      </w:r>
      <w:r w:rsidR="000706A5" w:rsidRPr="002514BF">
        <w:rPr>
          <w:rFonts w:ascii="Arial" w:hAnsi="Arial" w:cs="Arial"/>
        </w:rPr>
        <w:t>12.</w:t>
      </w:r>
      <w:r w:rsidR="00312C2E" w:rsidRPr="002514BF">
        <w:rPr>
          <w:rFonts w:ascii="Arial" w:hAnsi="Arial" w:cs="Arial"/>
        </w:rPr>
        <w:t xml:space="preserve"> </w:t>
      </w:r>
      <w:r w:rsidR="00547E5A" w:rsidRPr="002514BF">
        <w:rPr>
          <w:rFonts w:ascii="Arial" w:hAnsi="Arial" w:cs="Arial"/>
          <w:highlight w:val="yellow"/>
        </w:rPr>
        <w:t xml:space="preserve">Finally, rotate the hand counter-clockwise to twelve o’clock. In order to achieve this, the examiner must turn </w:t>
      </w:r>
      <w:r w:rsidR="000A053A" w:rsidRPr="002514BF">
        <w:rPr>
          <w:rFonts w:ascii="Arial" w:hAnsi="Arial" w:cs="Arial"/>
          <w:highlight w:val="yellow"/>
        </w:rPr>
        <w:t>their</w:t>
      </w:r>
      <w:r w:rsidR="00547E5A" w:rsidRPr="002514BF">
        <w:rPr>
          <w:rFonts w:ascii="Arial" w:hAnsi="Arial" w:cs="Arial"/>
          <w:highlight w:val="yellow"/>
        </w:rPr>
        <w:t xml:space="preserve"> body to the left, away from the patient.</w:t>
      </w:r>
      <w:r w:rsidR="00547E5A" w:rsidRPr="002514BF">
        <w:rPr>
          <w:rFonts w:ascii="Arial" w:hAnsi="Arial" w:cs="Arial"/>
        </w:rPr>
        <w:t xml:space="preserve">  This is most easily done if the examiner is seated on a swivel chair or stool.</w:t>
      </w:r>
    </w:p>
    <w:p w14:paraId="42421B9D" w14:textId="77777777" w:rsidR="00BA3892" w:rsidRPr="002514BF" w:rsidRDefault="00BA3892" w:rsidP="00994375">
      <w:pPr>
        <w:spacing w:after="0"/>
        <w:rPr>
          <w:rFonts w:ascii="Arial" w:hAnsi="Arial" w:cs="Arial"/>
          <w:b/>
        </w:rPr>
      </w:pPr>
    </w:p>
    <w:p w14:paraId="5903FCBA" w14:textId="5E809554" w:rsidR="00547E5A" w:rsidRPr="002514BF" w:rsidRDefault="00547E5A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 xml:space="preserve">3. Completing the </w:t>
      </w:r>
      <w:r w:rsidR="000A053A" w:rsidRPr="002514BF">
        <w:rPr>
          <w:rFonts w:ascii="Arial" w:hAnsi="Arial" w:cs="Arial"/>
        </w:rPr>
        <w:t>E</w:t>
      </w:r>
      <w:r w:rsidRPr="002514BF">
        <w:rPr>
          <w:rFonts w:ascii="Arial" w:hAnsi="Arial" w:cs="Arial"/>
        </w:rPr>
        <w:t>xam</w:t>
      </w:r>
      <w:r w:rsidR="000A053A" w:rsidRPr="002514BF">
        <w:rPr>
          <w:rFonts w:ascii="Arial" w:hAnsi="Arial" w:cs="Arial"/>
        </w:rPr>
        <w:t>.</w:t>
      </w:r>
    </w:p>
    <w:p w14:paraId="0903567F" w14:textId="77777777" w:rsidR="00A01C78" w:rsidRPr="002514BF" w:rsidRDefault="00A01C78" w:rsidP="00994375">
      <w:pPr>
        <w:spacing w:after="0"/>
        <w:rPr>
          <w:rFonts w:ascii="Arial" w:hAnsi="Arial" w:cs="Arial"/>
          <w:b/>
        </w:rPr>
      </w:pPr>
    </w:p>
    <w:p w14:paraId="328EF433" w14:textId="77777777" w:rsidR="00CF06B4" w:rsidRPr="002514BF" w:rsidRDefault="00A01C78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3.</w:t>
      </w:r>
      <w:r w:rsidR="00547E5A" w:rsidRPr="002514BF">
        <w:rPr>
          <w:rFonts w:ascii="Arial" w:hAnsi="Arial" w:cs="Arial"/>
        </w:rPr>
        <w:t>1</w:t>
      </w:r>
      <w:r w:rsidRPr="002514BF">
        <w:rPr>
          <w:rFonts w:ascii="Arial" w:hAnsi="Arial" w:cs="Arial"/>
        </w:rPr>
        <w:t>.</w:t>
      </w:r>
      <w:r w:rsidR="00547E5A" w:rsidRPr="002514BF">
        <w:rPr>
          <w:rFonts w:ascii="Arial" w:hAnsi="Arial" w:cs="Arial"/>
        </w:rPr>
        <w:t xml:space="preserve"> </w:t>
      </w:r>
      <w:r w:rsidRPr="002514BF">
        <w:rPr>
          <w:rFonts w:ascii="Arial" w:hAnsi="Arial" w:cs="Arial"/>
          <w:highlight w:val="yellow"/>
        </w:rPr>
        <w:t>After</w:t>
      </w:r>
      <w:r w:rsidR="00547E5A" w:rsidRPr="002514BF">
        <w:rPr>
          <w:rFonts w:ascii="Arial" w:hAnsi="Arial" w:cs="Arial"/>
          <w:highlight w:val="yellow"/>
        </w:rPr>
        <w:t xml:space="preserve"> palpation of the rectum, withdraw your finger smoothly.</w:t>
      </w:r>
      <w:r w:rsidR="00547E5A" w:rsidRPr="002514BF">
        <w:rPr>
          <w:rFonts w:ascii="Arial" w:hAnsi="Arial" w:cs="Arial"/>
        </w:rPr>
        <w:t xml:space="preserve"> </w:t>
      </w:r>
    </w:p>
    <w:p w14:paraId="42607BD1" w14:textId="77777777" w:rsidR="00CF06B4" w:rsidRPr="002514BF" w:rsidRDefault="00CF06B4" w:rsidP="00994375">
      <w:pPr>
        <w:spacing w:after="0"/>
        <w:rPr>
          <w:rFonts w:ascii="Arial" w:hAnsi="Arial" w:cs="Arial"/>
        </w:rPr>
      </w:pPr>
    </w:p>
    <w:p w14:paraId="23BD5EAF" w14:textId="05EDA298" w:rsidR="00CF06B4" w:rsidRPr="002514BF" w:rsidRDefault="00CF06B4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 xml:space="preserve">3.2 </w:t>
      </w:r>
      <w:r w:rsidR="00547E5A" w:rsidRPr="002514BF">
        <w:rPr>
          <w:rFonts w:ascii="Arial" w:hAnsi="Arial" w:cs="Arial"/>
          <w:highlight w:val="yellow"/>
        </w:rPr>
        <w:t>Replace the gown to avoid exposing the patient for longer than necessary</w:t>
      </w:r>
      <w:r w:rsidR="00547E5A" w:rsidRPr="002514BF">
        <w:rPr>
          <w:rFonts w:ascii="Arial" w:hAnsi="Arial" w:cs="Arial"/>
        </w:rPr>
        <w:t>.</w:t>
      </w:r>
    </w:p>
    <w:p w14:paraId="3FF145D5" w14:textId="77777777" w:rsidR="00CF06B4" w:rsidRPr="002514BF" w:rsidRDefault="00CF06B4" w:rsidP="00994375">
      <w:pPr>
        <w:spacing w:after="0"/>
        <w:rPr>
          <w:rFonts w:ascii="Arial" w:hAnsi="Arial" w:cs="Arial"/>
        </w:rPr>
      </w:pPr>
    </w:p>
    <w:p w14:paraId="71163B92" w14:textId="77777777" w:rsidR="00CF06B4" w:rsidRPr="002514BF" w:rsidRDefault="00CF06B4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3.3</w:t>
      </w:r>
      <w:r w:rsidR="00547E5A" w:rsidRPr="002514BF">
        <w:rPr>
          <w:rFonts w:ascii="Arial" w:hAnsi="Arial" w:cs="Arial"/>
        </w:rPr>
        <w:t xml:space="preserve"> </w:t>
      </w:r>
      <w:r w:rsidR="00547E5A" w:rsidRPr="002514BF">
        <w:rPr>
          <w:rFonts w:ascii="Arial" w:hAnsi="Arial" w:cs="Arial"/>
          <w:highlight w:val="yellow"/>
        </w:rPr>
        <w:t>Hand the patient tissue paper and invite him to clean himself</w:t>
      </w:r>
      <w:r w:rsidR="00547E5A" w:rsidRPr="002514BF">
        <w:rPr>
          <w:rFonts w:ascii="Arial" w:hAnsi="Arial" w:cs="Arial"/>
        </w:rPr>
        <w:t xml:space="preserve">. </w:t>
      </w:r>
    </w:p>
    <w:p w14:paraId="7A3DB62B" w14:textId="77777777" w:rsidR="000706A5" w:rsidRPr="002514BF" w:rsidRDefault="000706A5" w:rsidP="00994375">
      <w:pPr>
        <w:spacing w:after="0"/>
        <w:rPr>
          <w:rFonts w:ascii="Arial" w:hAnsi="Arial" w:cs="Arial"/>
        </w:rPr>
      </w:pPr>
    </w:p>
    <w:p w14:paraId="601A0154" w14:textId="5733588F" w:rsidR="00547E5A" w:rsidRPr="002514BF" w:rsidRDefault="00CF06B4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 xml:space="preserve">3.4 </w:t>
      </w:r>
      <w:r w:rsidR="00547E5A" w:rsidRPr="002514BF">
        <w:rPr>
          <w:rFonts w:ascii="Arial" w:hAnsi="Arial" w:cs="Arial"/>
          <w:highlight w:val="yellow"/>
        </w:rPr>
        <w:t xml:space="preserve">If a curtain is available, close it at this point to allow for privacy, otherwise turn your back to the patient until </w:t>
      </w:r>
      <w:r w:rsidR="000A053A" w:rsidRPr="002514BF">
        <w:rPr>
          <w:rFonts w:ascii="Arial" w:hAnsi="Arial" w:cs="Arial"/>
          <w:highlight w:val="yellow"/>
        </w:rPr>
        <w:t>they</w:t>
      </w:r>
      <w:r w:rsidR="00547E5A" w:rsidRPr="002514BF">
        <w:rPr>
          <w:rFonts w:ascii="Arial" w:hAnsi="Arial" w:cs="Arial"/>
          <w:highlight w:val="yellow"/>
        </w:rPr>
        <w:t xml:space="preserve"> </w:t>
      </w:r>
      <w:r w:rsidR="000A053A" w:rsidRPr="002514BF">
        <w:rPr>
          <w:rFonts w:ascii="Arial" w:hAnsi="Arial" w:cs="Arial"/>
          <w:highlight w:val="yellow"/>
        </w:rPr>
        <w:t>are</w:t>
      </w:r>
      <w:r w:rsidR="00547E5A" w:rsidRPr="002514BF">
        <w:rPr>
          <w:rFonts w:ascii="Arial" w:hAnsi="Arial" w:cs="Arial"/>
          <w:highlight w:val="yellow"/>
        </w:rPr>
        <w:t xml:space="preserve"> ready to continue.</w:t>
      </w:r>
    </w:p>
    <w:p w14:paraId="58BEAC06" w14:textId="77777777" w:rsidR="00BA3892" w:rsidRPr="002514BF" w:rsidRDefault="00BA3892" w:rsidP="00994375">
      <w:pPr>
        <w:spacing w:after="0"/>
        <w:rPr>
          <w:rFonts w:ascii="Arial" w:hAnsi="Arial" w:cs="Arial"/>
        </w:rPr>
      </w:pPr>
    </w:p>
    <w:p w14:paraId="60B1E062" w14:textId="41769E78" w:rsidR="00547E5A" w:rsidRPr="002514BF" w:rsidRDefault="00A01C78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3.</w:t>
      </w:r>
      <w:r w:rsidR="00CF06B4" w:rsidRPr="002514BF">
        <w:rPr>
          <w:rFonts w:ascii="Arial" w:hAnsi="Arial" w:cs="Arial"/>
        </w:rPr>
        <w:t>5</w:t>
      </w:r>
      <w:r w:rsidR="00547E5A" w:rsidRPr="002514BF">
        <w:rPr>
          <w:rFonts w:ascii="Arial" w:hAnsi="Arial" w:cs="Arial"/>
        </w:rPr>
        <w:t xml:space="preserve"> </w:t>
      </w:r>
      <w:r w:rsidR="00547E5A" w:rsidRPr="002514BF">
        <w:rPr>
          <w:rFonts w:ascii="Arial" w:hAnsi="Arial" w:cs="Arial"/>
          <w:highlight w:val="yellow"/>
        </w:rPr>
        <w:t>Inspect any stool that may be on your gloved hand</w:t>
      </w:r>
      <w:r w:rsidR="008F1ECF" w:rsidRPr="002514BF">
        <w:rPr>
          <w:rFonts w:ascii="Arial" w:hAnsi="Arial" w:cs="Arial"/>
          <w:highlight w:val="yellow"/>
        </w:rPr>
        <w:t xml:space="preserve"> for color, consistency, and blood. Use the guaiac card to test for occult blood</w:t>
      </w:r>
      <w:r w:rsidR="000A053A" w:rsidRPr="002514BF">
        <w:rPr>
          <w:rFonts w:ascii="Arial" w:hAnsi="Arial" w:cs="Arial"/>
          <w:highlight w:val="yellow"/>
        </w:rPr>
        <w:t>,</w:t>
      </w:r>
      <w:r w:rsidR="008F1ECF" w:rsidRPr="002514BF">
        <w:rPr>
          <w:rFonts w:ascii="Arial" w:hAnsi="Arial" w:cs="Arial"/>
          <w:highlight w:val="yellow"/>
        </w:rPr>
        <w:t xml:space="preserve"> if indicated</w:t>
      </w:r>
      <w:r w:rsidR="008F1ECF" w:rsidRPr="002514BF">
        <w:rPr>
          <w:rFonts w:ascii="Arial" w:hAnsi="Arial" w:cs="Arial"/>
        </w:rPr>
        <w:t>.</w:t>
      </w:r>
    </w:p>
    <w:p w14:paraId="25DA4CCE" w14:textId="77777777" w:rsidR="00BA3892" w:rsidRPr="002514BF" w:rsidRDefault="00BA3892" w:rsidP="00994375">
      <w:pPr>
        <w:spacing w:after="0"/>
        <w:rPr>
          <w:rFonts w:ascii="Arial" w:hAnsi="Arial" w:cs="Arial"/>
        </w:rPr>
      </w:pPr>
    </w:p>
    <w:p w14:paraId="22FA0CE2" w14:textId="088343FD" w:rsidR="00FF08EF" w:rsidRPr="002514BF" w:rsidRDefault="00A01C78" w:rsidP="0099437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3.</w:t>
      </w:r>
      <w:r w:rsidR="00CF06B4" w:rsidRPr="002514BF">
        <w:rPr>
          <w:rFonts w:ascii="Arial" w:hAnsi="Arial" w:cs="Arial"/>
        </w:rPr>
        <w:t>6</w:t>
      </w:r>
      <w:r w:rsidR="00FF08EF" w:rsidRPr="002514BF">
        <w:rPr>
          <w:rFonts w:ascii="Arial" w:hAnsi="Arial" w:cs="Arial"/>
        </w:rPr>
        <w:t xml:space="preserve"> </w:t>
      </w:r>
      <w:r w:rsidR="00FF08EF" w:rsidRPr="002514BF">
        <w:rPr>
          <w:rFonts w:ascii="Arial" w:hAnsi="Arial" w:cs="Arial"/>
          <w:highlight w:val="yellow"/>
        </w:rPr>
        <w:t xml:space="preserve">Carefully dispose of </w:t>
      </w:r>
      <w:r w:rsidR="000A053A" w:rsidRPr="002514BF">
        <w:rPr>
          <w:rFonts w:ascii="Arial" w:hAnsi="Arial" w:cs="Arial"/>
          <w:highlight w:val="yellow"/>
        </w:rPr>
        <w:t>the</w:t>
      </w:r>
      <w:r w:rsidR="00FF08EF" w:rsidRPr="002514BF">
        <w:rPr>
          <w:rFonts w:ascii="Arial" w:hAnsi="Arial" w:cs="Arial"/>
          <w:highlight w:val="yellow"/>
        </w:rPr>
        <w:t xml:space="preserve"> gloves and wash your hands.</w:t>
      </w:r>
    </w:p>
    <w:p w14:paraId="42C14085" w14:textId="77777777" w:rsidR="00BA3892" w:rsidRPr="002514BF" w:rsidRDefault="00BA3892" w:rsidP="00994375">
      <w:pPr>
        <w:spacing w:after="0"/>
        <w:rPr>
          <w:rFonts w:ascii="Arial" w:hAnsi="Arial" w:cs="Arial"/>
        </w:rPr>
      </w:pPr>
    </w:p>
    <w:p w14:paraId="2B16D2C2" w14:textId="77777777" w:rsidR="006E49D3" w:rsidRPr="002514BF" w:rsidRDefault="00A01C78" w:rsidP="00E03713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3</w:t>
      </w:r>
      <w:r w:rsidR="00CF06B4" w:rsidRPr="002514BF">
        <w:rPr>
          <w:rFonts w:ascii="Arial" w:hAnsi="Arial" w:cs="Arial"/>
        </w:rPr>
        <w:t>.7</w:t>
      </w:r>
      <w:r w:rsidR="008F1ECF" w:rsidRPr="002514BF">
        <w:rPr>
          <w:rFonts w:ascii="Arial" w:hAnsi="Arial" w:cs="Arial"/>
        </w:rPr>
        <w:t xml:space="preserve"> </w:t>
      </w:r>
      <w:r w:rsidR="008F1ECF" w:rsidRPr="002514BF">
        <w:rPr>
          <w:rFonts w:ascii="Arial" w:hAnsi="Arial" w:cs="Arial"/>
          <w:highlight w:val="yellow"/>
        </w:rPr>
        <w:t>Once the patient is ready, review any normal and abnormal findings with him and discuss any next steps</w:t>
      </w:r>
      <w:r w:rsidR="008F1ECF" w:rsidRPr="002514BF">
        <w:rPr>
          <w:rFonts w:ascii="Arial" w:hAnsi="Arial" w:cs="Arial"/>
        </w:rPr>
        <w:t>.</w:t>
      </w:r>
    </w:p>
    <w:p w14:paraId="0976CAF8" w14:textId="77777777" w:rsidR="006E49D3" w:rsidRPr="002514BF" w:rsidRDefault="006E49D3" w:rsidP="00E03713">
      <w:pPr>
        <w:spacing w:after="0"/>
        <w:rPr>
          <w:rFonts w:ascii="Arial" w:hAnsi="Arial" w:cs="Arial"/>
        </w:rPr>
      </w:pPr>
    </w:p>
    <w:p w14:paraId="0F9242DE" w14:textId="31290A51" w:rsidR="00D65922" w:rsidRDefault="00D65922" w:rsidP="00E03713">
      <w:pPr>
        <w:spacing w:after="0"/>
        <w:rPr>
          <w:rFonts w:ascii="Arial" w:hAnsi="Arial" w:cs="Arial"/>
          <w:b/>
        </w:rPr>
      </w:pPr>
      <w:r w:rsidRPr="002514BF">
        <w:rPr>
          <w:rFonts w:ascii="Arial" w:hAnsi="Arial" w:cs="Arial"/>
          <w:b/>
        </w:rPr>
        <w:t>Summary</w:t>
      </w:r>
      <w:r w:rsidR="002514BF">
        <w:rPr>
          <w:rFonts w:ascii="Arial" w:hAnsi="Arial" w:cs="Arial"/>
          <w:b/>
        </w:rPr>
        <w:t>:</w:t>
      </w:r>
    </w:p>
    <w:p w14:paraId="29976C78" w14:textId="77777777" w:rsidR="002514BF" w:rsidRPr="002514BF" w:rsidRDefault="002514BF" w:rsidP="00E03713">
      <w:pPr>
        <w:spacing w:after="0"/>
        <w:rPr>
          <w:rFonts w:ascii="Arial" w:hAnsi="Arial" w:cs="Arial"/>
        </w:rPr>
      </w:pPr>
    </w:p>
    <w:p w14:paraId="791C084D" w14:textId="132EE531" w:rsidR="005D1BC5" w:rsidRPr="002514BF" w:rsidRDefault="0088166F" w:rsidP="005D1BC5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 xml:space="preserve">The male rectal exam remains an important part of the physical exam, particularly for patients with abdominal, genitourinary, or </w:t>
      </w:r>
      <w:r w:rsidR="00792566" w:rsidRPr="002514BF">
        <w:rPr>
          <w:rFonts w:ascii="Arial" w:hAnsi="Arial" w:cs="Arial"/>
        </w:rPr>
        <w:t>gastrointestinal</w:t>
      </w:r>
      <w:r w:rsidRPr="002514BF">
        <w:rPr>
          <w:rFonts w:ascii="Arial" w:hAnsi="Arial" w:cs="Arial"/>
        </w:rPr>
        <w:t xml:space="preserve"> concerns. It is a sensitive procedure and requires careful attention to verbal and body language to ensure patient comfort. </w:t>
      </w:r>
      <w:r w:rsidR="00506842" w:rsidRPr="002514BF">
        <w:rPr>
          <w:rFonts w:ascii="Arial" w:hAnsi="Arial" w:cs="Arial"/>
        </w:rPr>
        <w:t xml:space="preserve">This video </w:t>
      </w:r>
      <w:r w:rsidRPr="002514BF">
        <w:rPr>
          <w:rFonts w:ascii="Arial" w:hAnsi="Arial" w:cs="Arial"/>
        </w:rPr>
        <w:t xml:space="preserve">reviewed the indications and contraindications for the exam, </w:t>
      </w:r>
      <w:r w:rsidR="00A12E95" w:rsidRPr="002514BF">
        <w:rPr>
          <w:rFonts w:ascii="Arial" w:hAnsi="Arial" w:cs="Arial"/>
        </w:rPr>
        <w:t xml:space="preserve">relevant anatomy, </w:t>
      </w:r>
      <w:r w:rsidRPr="002514BF">
        <w:rPr>
          <w:rFonts w:ascii="Arial" w:hAnsi="Arial" w:cs="Arial"/>
        </w:rPr>
        <w:t>as well the steps involved in performing the examination.</w:t>
      </w:r>
      <w:r w:rsidR="003405BF" w:rsidRPr="002514BF">
        <w:rPr>
          <w:rFonts w:ascii="Arial" w:hAnsi="Arial" w:cs="Arial"/>
        </w:rPr>
        <w:t xml:space="preserve"> </w:t>
      </w:r>
      <w:r w:rsidR="007560FB" w:rsidRPr="002514BF">
        <w:rPr>
          <w:rFonts w:ascii="Arial" w:hAnsi="Arial" w:cs="Arial"/>
        </w:rPr>
        <w:t xml:space="preserve">Abnormalities that may be encountered at each step are found in </w:t>
      </w:r>
      <w:r w:rsidR="007560FB" w:rsidRPr="002514BF">
        <w:rPr>
          <w:rFonts w:ascii="Arial" w:hAnsi="Arial" w:cs="Arial"/>
          <w:b/>
        </w:rPr>
        <w:t>Table 1</w:t>
      </w:r>
      <w:r w:rsidR="007560FB" w:rsidRPr="002514BF">
        <w:rPr>
          <w:rFonts w:ascii="Arial" w:hAnsi="Arial" w:cs="Arial"/>
        </w:rPr>
        <w:t xml:space="preserve">. </w:t>
      </w:r>
      <w:r w:rsidR="005D1BC5" w:rsidRPr="002514BF">
        <w:rPr>
          <w:rFonts w:ascii="Arial" w:hAnsi="Arial" w:cs="Arial"/>
        </w:rPr>
        <w:t xml:space="preserve">Physician comfort and technical proficiency with the </w:t>
      </w:r>
      <w:r w:rsidR="00A12E95" w:rsidRPr="002514BF">
        <w:rPr>
          <w:rFonts w:ascii="Arial" w:hAnsi="Arial" w:cs="Arial"/>
        </w:rPr>
        <w:t xml:space="preserve">rectal exam </w:t>
      </w:r>
      <w:r w:rsidR="005D1BC5" w:rsidRPr="002514BF">
        <w:rPr>
          <w:rFonts w:ascii="Arial" w:hAnsi="Arial" w:cs="Arial"/>
        </w:rPr>
        <w:t>improves through practice, and the accuracy of the exam correlate</w:t>
      </w:r>
      <w:r w:rsidR="00506842" w:rsidRPr="002514BF">
        <w:rPr>
          <w:rFonts w:ascii="Arial" w:hAnsi="Arial" w:cs="Arial"/>
        </w:rPr>
        <w:t>s</w:t>
      </w:r>
      <w:r w:rsidR="005D1BC5" w:rsidRPr="002514BF">
        <w:rPr>
          <w:rFonts w:ascii="Arial" w:hAnsi="Arial" w:cs="Arial"/>
        </w:rPr>
        <w:t xml:space="preserve"> with the experience of the examiner. </w:t>
      </w:r>
      <w:r w:rsidR="003405BF" w:rsidRPr="002514BF">
        <w:rPr>
          <w:rFonts w:ascii="Arial" w:hAnsi="Arial" w:cs="Arial"/>
        </w:rPr>
        <w:t>As in other aspects of the physical exam, it is important to have a systematic method of exam</w:t>
      </w:r>
      <w:r w:rsidR="00792566" w:rsidRPr="002514BF">
        <w:rPr>
          <w:rFonts w:ascii="Arial" w:hAnsi="Arial" w:cs="Arial"/>
        </w:rPr>
        <w:t>ination. T</w:t>
      </w:r>
      <w:r w:rsidR="003405BF" w:rsidRPr="002514BF">
        <w:rPr>
          <w:rFonts w:ascii="Arial" w:hAnsi="Arial" w:cs="Arial"/>
        </w:rPr>
        <w:t>he method demonstrated</w:t>
      </w:r>
      <w:r w:rsidR="00792566" w:rsidRPr="002514BF">
        <w:rPr>
          <w:rFonts w:ascii="Arial" w:hAnsi="Arial" w:cs="Arial"/>
        </w:rPr>
        <w:t xml:space="preserve"> in this</w:t>
      </w:r>
      <w:r w:rsidR="00A12E95" w:rsidRPr="002514BF">
        <w:rPr>
          <w:rFonts w:ascii="Arial" w:hAnsi="Arial" w:cs="Arial"/>
        </w:rPr>
        <w:t xml:space="preserve"> </w:t>
      </w:r>
      <w:r w:rsidR="00792566" w:rsidRPr="002514BF">
        <w:rPr>
          <w:rFonts w:ascii="Arial" w:hAnsi="Arial" w:cs="Arial"/>
        </w:rPr>
        <w:t>video involves</w:t>
      </w:r>
      <w:r w:rsidR="003405BF" w:rsidRPr="002514BF">
        <w:rPr>
          <w:rFonts w:ascii="Arial" w:hAnsi="Arial" w:cs="Arial"/>
        </w:rPr>
        <w:t xml:space="preserve"> </w:t>
      </w:r>
      <w:r w:rsidR="00A12E95" w:rsidRPr="002514BF">
        <w:rPr>
          <w:rFonts w:ascii="Arial" w:hAnsi="Arial" w:cs="Arial"/>
        </w:rPr>
        <w:t xml:space="preserve">neurologic assessment, </w:t>
      </w:r>
      <w:r w:rsidR="003405BF" w:rsidRPr="002514BF">
        <w:rPr>
          <w:rFonts w:ascii="Arial" w:hAnsi="Arial" w:cs="Arial"/>
        </w:rPr>
        <w:t xml:space="preserve">inspection </w:t>
      </w:r>
      <w:r w:rsidR="00A12E95" w:rsidRPr="002514BF">
        <w:rPr>
          <w:rFonts w:ascii="Arial" w:hAnsi="Arial" w:cs="Arial"/>
        </w:rPr>
        <w:t xml:space="preserve">and palpation </w:t>
      </w:r>
      <w:r w:rsidR="003405BF" w:rsidRPr="002514BF">
        <w:rPr>
          <w:rFonts w:ascii="Arial" w:hAnsi="Arial" w:cs="Arial"/>
        </w:rPr>
        <w:t>of the perianal region</w:t>
      </w:r>
      <w:r w:rsidR="00792566" w:rsidRPr="002514BF">
        <w:rPr>
          <w:rFonts w:ascii="Arial" w:hAnsi="Arial" w:cs="Arial"/>
        </w:rPr>
        <w:t>,</w:t>
      </w:r>
      <w:r w:rsidR="003405BF" w:rsidRPr="002514BF">
        <w:rPr>
          <w:rFonts w:ascii="Arial" w:hAnsi="Arial" w:cs="Arial"/>
        </w:rPr>
        <w:t xml:space="preserve"> palpation of the prostate, palpation of the rectum, and finally</w:t>
      </w:r>
      <w:r w:rsidR="00506842" w:rsidRPr="002514BF">
        <w:rPr>
          <w:rFonts w:ascii="Arial" w:hAnsi="Arial" w:cs="Arial"/>
        </w:rPr>
        <w:t>,</w:t>
      </w:r>
      <w:r w:rsidR="003405BF" w:rsidRPr="002514BF">
        <w:rPr>
          <w:rFonts w:ascii="Arial" w:hAnsi="Arial" w:cs="Arial"/>
        </w:rPr>
        <w:t xml:space="preserve"> inspection of </w:t>
      </w:r>
      <w:r w:rsidR="00792566" w:rsidRPr="002514BF">
        <w:rPr>
          <w:rFonts w:ascii="Arial" w:hAnsi="Arial" w:cs="Arial"/>
        </w:rPr>
        <w:t xml:space="preserve">any </w:t>
      </w:r>
      <w:r w:rsidR="003405BF" w:rsidRPr="002514BF">
        <w:rPr>
          <w:rFonts w:ascii="Arial" w:hAnsi="Arial" w:cs="Arial"/>
        </w:rPr>
        <w:t>stool on the gloved finger</w:t>
      </w:r>
      <w:r w:rsidR="009E365F" w:rsidRPr="002514BF">
        <w:rPr>
          <w:rFonts w:ascii="Arial" w:hAnsi="Arial" w:cs="Arial"/>
        </w:rPr>
        <w:t xml:space="preserve"> after the exam</w:t>
      </w:r>
      <w:r w:rsidR="003405BF" w:rsidRPr="002514BF">
        <w:rPr>
          <w:rFonts w:ascii="Arial" w:hAnsi="Arial" w:cs="Arial"/>
        </w:rPr>
        <w:t>.</w:t>
      </w:r>
      <w:r w:rsidR="005D1BC5" w:rsidRPr="002514BF">
        <w:rPr>
          <w:rFonts w:ascii="Arial" w:hAnsi="Arial" w:cs="Arial"/>
        </w:rPr>
        <w:t xml:space="preserve"> </w:t>
      </w:r>
    </w:p>
    <w:p w14:paraId="43776104" w14:textId="77777777" w:rsidR="003405BF" w:rsidRPr="002514BF" w:rsidRDefault="003405BF" w:rsidP="00E03713">
      <w:pPr>
        <w:spacing w:after="0"/>
        <w:rPr>
          <w:rFonts w:ascii="Arial" w:hAnsi="Arial" w:cs="Arial"/>
        </w:rPr>
      </w:pPr>
    </w:p>
    <w:p w14:paraId="6DA53BA4" w14:textId="091B5262" w:rsidR="00A12E95" w:rsidRPr="002514BF" w:rsidRDefault="003405BF" w:rsidP="00E03713">
      <w:pPr>
        <w:spacing w:after="0"/>
        <w:rPr>
          <w:rFonts w:ascii="Arial" w:hAnsi="Arial" w:cs="Arial"/>
          <w:b/>
        </w:rPr>
      </w:pPr>
      <w:r w:rsidRPr="002514BF">
        <w:rPr>
          <w:rFonts w:ascii="Arial" w:hAnsi="Arial" w:cs="Arial"/>
        </w:rPr>
        <w:t xml:space="preserve">Limitations of the rectal exam are important to </w:t>
      </w:r>
      <w:r w:rsidR="00792566" w:rsidRPr="002514BF">
        <w:rPr>
          <w:rFonts w:ascii="Arial" w:hAnsi="Arial" w:cs="Arial"/>
        </w:rPr>
        <w:t>become familiar with</w:t>
      </w:r>
      <w:r w:rsidRPr="002514BF">
        <w:rPr>
          <w:rFonts w:ascii="Arial" w:hAnsi="Arial" w:cs="Arial"/>
        </w:rPr>
        <w:t>.</w:t>
      </w:r>
      <w:r w:rsidR="00A12E95" w:rsidRPr="002514BF">
        <w:rPr>
          <w:rFonts w:ascii="Arial" w:hAnsi="Arial" w:cs="Arial"/>
        </w:rPr>
        <w:t xml:space="preserve"> The rectum extends 12 to 15</w:t>
      </w:r>
      <w:r w:rsidR="00506842" w:rsidRPr="002514BF">
        <w:rPr>
          <w:rFonts w:ascii="Arial" w:hAnsi="Arial" w:cs="Arial"/>
        </w:rPr>
        <w:t xml:space="preserve"> </w:t>
      </w:r>
      <w:r w:rsidR="00A12E95" w:rsidRPr="002514BF">
        <w:rPr>
          <w:rFonts w:ascii="Arial" w:hAnsi="Arial" w:cs="Arial"/>
        </w:rPr>
        <w:t>cm beyond the anal canal, thus only the most distal portion can be palpated. Additionally,</w:t>
      </w:r>
      <w:r w:rsidR="00680CBC" w:rsidRPr="002514BF">
        <w:rPr>
          <w:rFonts w:ascii="Arial" w:hAnsi="Arial" w:cs="Arial"/>
        </w:rPr>
        <w:t xml:space="preserve"> </w:t>
      </w:r>
      <w:r w:rsidR="001347D9" w:rsidRPr="002514BF">
        <w:rPr>
          <w:rFonts w:ascii="Arial" w:hAnsi="Arial" w:cs="Arial"/>
        </w:rPr>
        <w:t>determining prostate size by DRE may be unreliable and</w:t>
      </w:r>
      <w:r w:rsidR="00680CBC" w:rsidRPr="002514BF">
        <w:rPr>
          <w:rFonts w:ascii="Arial" w:hAnsi="Arial" w:cs="Arial"/>
        </w:rPr>
        <w:t xml:space="preserve"> thus should be considered </w:t>
      </w:r>
      <w:r w:rsidR="001347D9" w:rsidRPr="002514BF">
        <w:rPr>
          <w:rFonts w:ascii="Arial" w:hAnsi="Arial" w:cs="Arial"/>
        </w:rPr>
        <w:t>a</w:t>
      </w:r>
      <w:r w:rsidR="00680CBC" w:rsidRPr="002514BF">
        <w:rPr>
          <w:rFonts w:ascii="Arial" w:hAnsi="Arial" w:cs="Arial"/>
        </w:rPr>
        <w:t>n approximation. When compared with experienced urologists, students tend to palpate fewer areas of the prostate and use insuffici</w:t>
      </w:r>
      <w:r w:rsidR="00792566" w:rsidRPr="002514BF">
        <w:rPr>
          <w:rFonts w:ascii="Arial" w:hAnsi="Arial" w:cs="Arial"/>
        </w:rPr>
        <w:t>ent pressure, both of which</w:t>
      </w:r>
      <w:r w:rsidR="00680CBC" w:rsidRPr="002514BF">
        <w:rPr>
          <w:rFonts w:ascii="Arial" w:hAnsi="Arial" w:cs="Arial"/>
        </w:rPr>
        <w:t xml:space="preserve"> limit detection of </w:t>
      </w:r>
      <w:r w:rsidR="00A12E95" w:rsidRPr="002514BF">
        <w:rPr>
          <w:rFonts w:ascii="Arial" w:hAnsi="Arial" w:cs="Arial"/>
        </w:rPr>
        <w:t>nodules</w:t>
      </w:r>
      <w:r w:rsidR="00680CBC" w:rsidRPr="002514BF">
        <w:rPr>
          <w:rFonts w:ascii="Arial" w:hAnsi="Arial" w:cs="Arial"/>
        </w:rPr>
        <w:t xml:space="preserve">. The examiner should always attempt to </w:t>
      </w:r>
      <w:r w:rsidR="00532931" w:rsidRPr="002514BF">
        <w:rPr>
          <w:rFonts w:ascii="Arial" w:hAnsi="Arial" w:cs="Arial"/>
        </w:rPr>
        <w:t xml:space="preserve">palpate </w:t>
      </w:r>
      <w:r w:rsidR="00680CBC" w:rsidRPr="002514BF">
        <w:rPr>
          <w:rFonts w:ascii="Arial" w:hAnsi="Arial" w:cs="Arial"/>
        </w:rPr>
        <w:t>the prostate from base to apex and both lateral lobes.</w:t>
      </w:r>
      <w:r w:rsidR="00792566" w:rsidRPr="002514BF">
        <w:rPr>
          <w:rFonts w:ascii="Arial" w:hAnsi="Arial" w:cs="Arial"/>
        </w:rPr>
        <w:t xml:space="preserve"> </w:t>
      </w:r>
      <w:r w:rsidR="001347D9" w:rsidRPr="002514BF">
        <w:rPr>
          <w:rFonts w:ascii="Arial" w:hAnsi="Arial" w:cs="Arial"/>
        </w:rPr>
        <w:t>However, w</w:t>
      </w:r>
      <w:r w:rsidR="00A12E95" w:rsidRPr="002514BF">
        <w:rPr>
          <w:rFonts w:ascii="Arial" w:hAnsi="Arial" w:cs="Arial"/>
        </w:rPr>
        <w:t>ith larger prostates, the examiner</w:t>
      </w:r>
      <w:r w:rsidR="00506842" w:rsidRPr="002514BF">
        <w:rPr>
          <w:rFonts w:ascii="Arial" w:hAnsi="Arial" w:cs="Arial"/>
        </w:rPr>
        <w:t>’</w:t>
      </w:r>
      <w:r w:rsidR="00A12E95" w:rsidRPr="002514BF">
        <w:rPr>
          <w:rFonts w:ascii="Arial" w:hAnsi="Arial" w:cs="Arial"/>
        </w:rPr>
        <w:t xml:space="preserve">s finger may not be long enough to reach the base, limiting the evaluation. </w:t>
      </w:r>
      <w:r w:rsidR="00532931" w:rsidRPr="002514BF">
        <w:rPr>
          <w:rFonts w:ascii="Arial" w:hAnsi="Arial" w:cs="Arial"/>
        </w:rPr>
        <w:t>Finally, e</w:t>
      </w:r>
      <w:r w:rsidR="00792566" w:rsidRPr="002514BF">
        <w:rPr>
          <w:rFonts w:ascii="Arial" w:hAnsi="Arial" w:cs="Arial"/>
        </w:rPr>
        <w:t>arly malignancy is unlikely to be detected by DRE alone, thus screening for prostate cancer should be done with concomitant prostate specific antigen (PSA) testing</w:t>
      </w:r>
      <w:r w:rsidR="00532931" w:rsidRPr="002514BF">
        <w:rPr>
          <w:rFonts w:ascii="Arial" w:hAnsi="Arial" w:cs="Arial"/>
        </w:rPr>
        <w:t xml:space="preserve"> in the appropriate patients</w:t>
      </w:r>
      <w:r w:rsidR="00792566" w:rsidRPr="002514BF">
        <w:rPr>
          <w:rFonts w:ascii="Arial" w:hAnsi="Arial" w:cs="Arial"/>
        </w:rPr>
        <w:t>.</w:t>
      </w:r>
    </w:p>
    <w:p w14:paraId="59CD7F26" w14:textId="77777777" w:rsidR="00A12E95" w:rsidRPr="002514BF" w:rsidRDefault="00A12E95" w:rsidP="00E03713">
      <w:pPr>
        <w:spacing w:after="0"/>
        <w:rPr>
          <w:rFonts w:ascii="Arial" w:hAnsi="Arial" w:cs="Arial"/>
          <w:b/>
        </w:rPr>
      </w:pPr>
    </w:p>
    <w:p w14:paraId="5A11EA5F" w14:textId="77777777" w:rsidR="008D4AB2" w:rsidRDefault="008D4AB2" w:rsidP="00E03713">
      <w:pPr>
        <w:spacing w:after="0"/>
        <w:rPr>
          <w:ins w:id="30" w:author="Jessica Stanis" w:date="2015-03-12T17:12:00Z"/>
          <w:rFonts w:ascii="Arial" w:hAnsi="Arial" w:cs="Arial"/>
          <w:b/>
        </w:rPr>
      </w:pPr>
      <w:ins w:id="31" w:author="Jessica Stanis" w:date="2015-03-12T17:12:00Z">
        <w:r>
          <w:rPr>
            <w:rFonts w:ascii="Arial" w:hAnsi="Arial" w:cs="Arial"/>
            <w:b/>
          </w:rPr>
          <w:t xml:space="preserve">Figure </w:t>
        </w:r>
      </w:ins>
      <w:r w:rsidR="000706A5" w:rsidRPr="002514BF">
        <w:rPr>
          <w:rFonts w:ascii="Arial" w:hAnsi="Arial" w:cs="Arial"/>
          <w:b/>
        </w:rPr>
        <w:t>Legend</w:t>
      </w:r>
      <w:del w:id="32" w:author="Jessica Stanis" w:date="2015-03-12T17:12:00Z">
        <w:r w:rsidR="000706A5" w:rsidRPr="002514BF" w:rsidDel="008D4AB2">
          <w:rPr>
            <w:rFonts w:ascii="Arial" w:hAnsi="Arial" w:cs="Arial"/>
            <w:b/>
          </w:rPr>
          <w:delText>s</w:delText>
        </w:r>
      </w:del>
      <w:ins w:id="33" w:author="Jessica Stanis" w:date="2015-03-12T17:12:00Z">
        <w:r>
          <w:rPr>
            <w:rFonts w:ascii="Arial" w:hAnsi="Arial" w:cs="Arial"/>
            <w:b/>
          </w:rPr>
          <w:t>:</w:t>
        </w:r>
      </w:ins>
    </w:p>
    <w:p w14:paraId="498E8009" w14:textId="77777777" w:rsidR="008D4AB2" w:rsidRDefault="008D4AB2" w:rsidP="00E03713">
      <w:pPr>
        <w:spacing w:after="0"/>
        <w:rPr>
          <w:ins w:id="34" w:author="Jessica Stanis" w:date="2015-03-12T17:12:00Z"/>
          <w:rFonts w:ascii="Arial" w:hAnsi="Arial" w:cs="Arial"/>
          <w:b/>
        </w:rPr>
      </w:pPr>
    </w:p>
    <w:p w14:paraId="0807B7E2" w14:textId="3EA13582" w:rsidR="005B28F4" w:rsidRPr="008D4AB2" w:rsidDel="008D4AB2" w:rsidRDefault="000706A5" w:rsidP="00E03713">
      <w:pPr>
        <w:spacing w:after="0"/>
        <w:rPr>
          <w:del w:id="35" w:author="Jessica Stanis" w:date="2015-03-12T17:12:00Z"/>
          <w:rFonts w:ascii="Arial" w:hAnsi="Arial" w:cs="Arial"/>
          <w:rPrChange w:id="36" w:author="Jessica Stanis" w:date="2015-03-12T17:18:00Z">
            <w:rPr>
              <w:del w:id="37" w:author="Jessica Stanis" w:date="2015-03-12T17:12:00Z"/>
              <w:rFonts w:ascii="Arial" w:hAnsi="Arial" w:cs="Arial"/>
              <w:b/>
            </w:rPr>
          </w:rPrChange>
        </w:rPr>
      </w:pPr>
      <w:del w:id="38" w:author="Jessica Stanis" w:date="2015-03-12T17:12:00Z">
        <w:r w:rsidRPr="008D4AB2" w:rsidDel="008D4AB2">
          <w:rPr>
            <w:rFonts w:ascii="Arial" w:hAnsi="Arial" w:cs="Arial"/>
            <w:rPrChange w:id="39" w:author="Jessica Stanis" w:date="2015-03-12T17:18:00Z">
              <w:rPr>
                <w:rFonts w:ascii="Arial" w:hAnsi="Arial" w:cs="Arial"/>
                <w:b/>
              </w:rPr>
            </w:rPrChange>
          </w:rPr>
          <w:delText xml:space="preserve"> and </w:delText>
        </w:r>
        <w:r w:rsidR="00D309D0" w:rsidRPr="008D4AB2" w:rsidDel="008D4AB2">
          <w:rPr>
            <w:rFonts w:ascii="Arial" w:hAnsi="Arial" w:cs="Arial"/>
            <w:rPrChange w:id="40" w:author="Jessica Stanis" w:date="2015-03-12T17:18:00Z">
              <w:rPr>
                <w:rFonts w:ascii="Arial" w:hAnsi="Arial" w:cs="Arial"/>
                <w:b/>
              </w:rPr>
            </w:rPrChange>
          </w:rPr>
          <w:delText>Figures</w:delText>
        </w:r>
      </w:del>
    </w:p>
    <w:p w14:paraId="70A09957" w14:textId="14ABF771" w:rsidR="009C3AD6" w:rsidRPr="002514BF" w:rsidRDefault="009F7256" w:rsidP="00E03713">
      <w:pPr>
        <w:spacing w:after="0"/>
        <w:rPr>
          <w:rFonts w:ascii="Arial" w:hAnsi="Arial" w:cs="Arial"/>
        </w:rPr>
      </w:pPr>
      <w:r w:rsidRPr="008D4AB2">
        <w:rPr>
          <w:rFonts w:ascii="Arial" w:hAnsi="Arial" w:cs="Arial"/>
        </w:rPr>
        <w:t>Table 1:</w:t>
      </w:r>
      <w:r w:rsidRPr="002514BF">
        <w:rPr>
          <w:rFonts w:ascii="Arial" w:hAnsi="Arial" w:cs="Arial"/>
        </w:rPr>
        <w:t xml:space="preserve"> </w:t>
      </w:r>
      <w:r w:rsidR="006601AC" w:rsidRPr="002514BF">
        <w:rPr>
          <w:rFonts w:ascii="Arial" w:hAnsi="Arial" w:cs="Arial"/>
        </w:rPr>
        <w:t>Abnormalities detected</w:t>
      </w:r>
      <w:r w:rsidRPr="002514BF">
        <w:rPr>
          <w:rFonts w:ascii="Arial" w:hAnsi="Arial" w:cs="Arial"/>
        </w:rPr>
        <w:t xml:space="preserve"> during the male rectal exam</w:t>
      </w:r>
      <w:r w:rsidR="00DB3AFA" w:rsidRPr="002514BF">
        <w:rPr>
          <w:rFonts w:ascii="Arial" w:hAnsi="Arial" w:cs="Arial"/>
        </w:rPr>
        <w:t>.</w:t>
      </w:r>
    </w:p>
    <w:p w14:paraId="5B9F1EE3" w14:textId="2ED3FF2D" w:rsidR="00F773C0" w:rsidRPr="002514BF" w:rsidRDefault="00DB3AFA" w:rsidP="00005414">
      <w:pPr>
        <w:spacing w:after="0"/>
        <w:rPr>
          <w:rFonts w:ascii="Arial" w:hAnsi="Arial" w:cs="Arial"/>
        </w:rPr>
      </w:pPr>
      <w:r w:rsidRPr="002514BF">
        <w:rPr>
          <w:rFonts w:ascii="Arial" w:hAnsi="Arial" w:cs="Arial"/>
        </w:rPr>
        <w:t>The table show</w:t>
      </w:r>
      <w:r w:rsidR="00506842" w:rsidRPr="002514BF">
        <w:rPr>
          <w:rFonts w:ascii="Arial" w:hAnsi="Arial" w:cs="Arial"/>
        </w:rPr>
        <w:t>s</w:t>
      </w:r>
      <w:r w:rsidRPr="002514BF">
        <w:rPr>
          <w:rFonts w:ascii="Arial" w:hAnsi="Arial" w:cs="Arial"/>
        </w:rPr>
        <w:t xml:space="preserve"> potential pathological findings that can be observed during rectal examination and their interpretations.</w:t>
      </w:r>
    </w:p>
    <w:sectPr w:rsidR="00F773C0" w:rsidRPr="002514BF" w:rsidSect="00A4451A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onroe, Joseph" w:date="2015-03-04T14:51:00Z" w:initials="DJ">
    <w:p w14:paraId="2AEA5BF2" w14:textId="5FF1555A" w:rsidR="002514BF" w:rsidRDefault="002514BF">
      <w:pPr>
        <w:pStyle w:val="CommentText"/>
      </w:pPr>
      <w:r>
        <w:rPr>
          <w:rStyle w:val="CommentReference"/>
        </w:rPr>
        <w:annotationRef/>
      </w:r>
      <w:r>
        <w:t>I’d like to show this on a model during the video</w:t>
      </w:r>
    </w:p>
  </w:comment>
  <w:comment w:id="2" w:author="Donroe, Joseph" w:date="2015-03-04T10:41:00Z" w:initials="DJ">
    <w:p w14:paraId="676680C9" w14:textId="77777777" w:rsidR="002514BF" w:rsidRDefault="002514BF" w:rsidP="006270EA">
      <w:pPr>
        <w:pStyle w:val="CommentText"/>
      </w:pPr>
      <w:r>
        <w:rPr>
          <w:rStyle w:val="CommentReference"/>
        </w:rPr>
        <w:annotationRef/>
      </w:r>
      <w:proofErr w:type="gramStart"/>
      <w:r w:rsidRPr="009E0985">
        <w:t>this</w:t>
      </w:r>
      <w:proofErr w:type="gramEnd"/>
      <w:r w:rsidRPr="009E0985">
        <w:t xml:space="preserve"> will be demonstrated on the video</w:t>
      </w:r>
      <w:r>
        <w:t xml:space="preserve"> (on myself)</w:t>
      </w:r>
    </w:p>
  </w:comment>
  <w:comment w:id="4" w:author="Donroe, Joseph" w:date="2015-03-04T14:42:00Z" w:initials="DJ">
    <w:p w14:paraId="28EBDDDA" w14:textId="5FE0EB86" w:rsidR="002514BF" w:rsidRDefault="002514BF">
      <w:pPr>
        <w:pStyle w:val="CommentText"/>
      </w:pPr>
      <w:r>
        <w:rPr>
          <w:rStyle w:val="CommentReference"/>
        </w:rPr>
        <w:annotationRef/>
      </w:r>
      <w:proofErr w:type="gramStart"/>
      <w:r>
        <w:t>positions</w:t>
      </w:r>
      <w:proofErr w:type="gramEnd"/>
      <w:r>
        <w:t xml:space="preserve"> 1-3 will be demonstrated in the video, along with appropriate draping (with the patient)</w:t>
      </w:r>
    </w:p>
  </w:comment>
  <w:comment w:id="5" w:author="Jessica Stanis" w:date="2015-03-12T12:27:00Z" w:initials="JS">
    <w:p w14:paraId="53F77071" w14:textId="0AB33F7F" w:rsidR="002514BF" w:rsidRDefault="002514BF">
      <w:pPr>
        <w:pStyle w:val="CommentText"/>
      </w:pPr>
      <w:r>
        <w:rPr>
          <w:rStyle w:val="CommentReference"/>
        </w:rPr>
        <w:annotationRef/>
      </w:r>
      <w:r>
        <w:t>The steps should be written in imperative mood.</w:t>
      </w:r>
    </w:p>
  </w:comment>
  <w:comment w:id="28" w:author="Donroe, Joseph" w:date="2015-03-04T10:08:00Z" w:initials="DJ">
    <w:p w14:paraId="34675EED" w14:textId="77777777" w:rsidR="002514BF" w:rsidRDefault="002514BF" w:rsidP="008627A3">
      <w:pPr>
        <w:pStyle w:val="CommentText"/>
      </w:pPr>
      <w:r>
        <w:rPr>
          <w:rStyle w:val="CommentReference"/>
        </w:rPr>
        <w:annotationRef/>
      </w:r>
      <w:proofErr w:type="gramStart"/>
      <w:r>
        <w:t>both</w:t>
      </w:r>
      <w:proofErr w:type="gramEnd"/>
      <w:r>
        <w:t xml:space="preserve"> techniques will be shown in the video on the patient</w:t>
      </w:r>
    </w:p>
  </w:comment>
  <w:comment w:id="29" w:author="Donroe, Joseph" w:date="2015-03-04T10:08:00Z" w:initials="DJ">
    <w:p w14:paraId="58EBAB5D" w14:textId="6419E879" w:rsidR="002514BF" w:rsidRDefault="002514BF">
      <w:pPr>
        <w:pStyle w:val="CommentText"/>
      </w:pPr>
      <w:r>
        <w:rPr>
          <w:rStyle w:val="CommentReference"/>
        </w:rPr>
        <w:annotationRef/>
      </w:r>
      <w:proofErr w:type="gramStart"/>
      <w:r>
        <w:t>demonstrated</w:t>
      </w:r>
      <w:proofErr w:type="gramEnd"/>
      <w:r>
        <w:t xml:space="preserve"> in the video on the model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EA5BF2" w15:done="0"/>
  <w15:commentEx w15:paraId="676680C9" w15:done="0"/>
  <w15:commentEx w15:paraId="28EBDDDA" w15:done="0"/>
  <w15:commentEx w15:paraId="53F77071" w15:done="0"/>
  <w15:commentEx w15:paraId="34675EED" w15:done="0"/>
  <w15:commentEx w15:paraId="58EBAB5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C4275" w14:textId="77777777" w:rsidR="00F07F09" w:rsidRDefault="00F07F09" w:rsidP="00364718">
      <w:pPr>
        <w:spacing w:after="0"/>
      </w:pPr>
      <w:r>
        <w:separator/>
      </w:r>
    </w:p>
  </w:endnote>
  <w:endnote w:type="continuationSeparator" w:id="0">
    <w:p w14:paraId="65BF39AF" w14:textId="77777777" w:rsidR="00F07F09" w:rsidRDefault="00F07F09" w:rsidP="003647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1FEDBA" w14:textId="77777777" w:rsidR="00F07F09" w:rsidRDefault="00F07F09" w:rsidP="00364718">
      <w:pPr>
        <w:spacing w:after="0"/>
      </w:pPr>
      <w:r>
        <w:separator/>
      </w:r>
    </w:p>
  </w:footnote>
  <w:footnote w:type="continuationSeparator" w:id="0">
    <w:p w14:paraId="52C9EA70" w14:textId="77777777" w:rsidR="00F07F09" w:rsidRDefault="00F07F09" w:rsidP="003647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466240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F702E4F" w14:textId="77777777" w:rsidR="002514BF" w:rsidRDefault="002514B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486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DAD6E09" w14:textId="77777777" w:rsidR="002514BF" w:rsidRDefault="002514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315EC"/>
    <w:multiLevelType w:val="multilevel"/>
    <w:tmpl w:val="49A46C94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19E7126"/>
    <w:multiLevelType w:val="multilevel"/>
    <w:tmpl w:val="0BD8A0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BCD00D8"/>
    <w:multiLevelType w:val="hybridMultilevel"/>
    <w:tmpl w:val="5818F7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85B70"/>
    <w:multiLevelType w:val="multilevel"/>
    <w:tmpl w:val="3174A45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4">
    <w:nsid w:val="45A91784"/>
    <w:multiLevelType w:val="multilevel"/>
    <w:tmpl w:val="AA2E239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6433E45"/>
    <w:multiLevelType w:val="hybridMultilevel"/>
    <w:tmpl w:val="47A86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771817"/>
    <w:multiLevelType w:val="multilevel"/>
    <w:tmpl w:val="B2A03B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cob Roundy">
    <w15:presenceInfo w15:providerId="None" w15:userId="Jacob Round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AD7"/>
    <w:rsid w:val="00005414"/>
    <w:rsid w:val="00007397"/>
    <w:rsid w:val="00040540"/>
    <w:rsid w:val="00056DC9"/>
    <w:rsid w:val="000706A5"/>
    <w:rsid w:val="000A053A"/>
    <w:rsid w:val="00113925"/>
    <w:rsid w:val="00116A44"/>
    <w:rsid w:val="00116BC0"/>
    <w:rsid w:val="001347D9"/>
    <w:rsid w:val="001413D4"/>
    <w:rsid w:val="00166B4F"/>
    <w:rsid w:val="0018534B"/>
    <w:rsid w:val="00186B53"/>
    <w:rsid w:val="00191DC0"/>
    <w:rsid w:val="001961B5"/>
    <w:rsid w:val="001A00FE"/>
    <w:rsid w:val="001A1D08"/>
    <w:rsid w:val="001F0ADA"/>
    <w:rsid w:val="00223A65"/>
    <w:rsid w:val="00247A9F"/>
    <w:rsid w:val="002514BF"/>
    <w:rsid w:val="00274034"/>
    <w:rsid w:val="002960CD"/>
    <w:rsid w:val="002A0B4A"/>
    <w:rsid w:val="002A25AA"/>
    <w:rsid w:val="002A532F"/>
    <w:rsid w:val="002E1B62"/>
    <w:rsid w:val="00312C2E"/>
    <w:rsid w:val="00325F78"/>
    <w:rsid w:val="0033643F"/>
    <w:rsid w:val="003405BF"/>
    <w:rsid w:val="00364718"/>
    <w:rsid w:val="003913CD"/>
    <w:rsid w:val="00392BF9"/>
    <w:rsid w:val="003953E2"/>
    <w:rsid w:val="0043400C"/>
    <w:rsid w:val="00445BCB"/>
    <w:rsid w:val="004473E0"/>
    <w:rsid w:val="0045235C"/>
    <w:rsid w:val="00480CA1"/>
    <w:rsid w:val="0048139D"/>
    <w:rsid w:val="004C38FA"/>
    <w:rsid w:val="004E7BBD"/>
    <w:rsid w:val="0050171E"/>
    <w:rsid w:val="00506842"/>
    <w:rsid w:val="00517055"/>
    <w:rsid w:val="00517282"/>
    <w:rsid w:val="00532931"/>
    <w:rsid w:val="00547E5A"/>
    <w:rsid w:val="00553209"/>
    <w:rsid w:val="00584873"/>
    <w:rsid w:val="005B28F4"/>
    <w:rsid w:val="005D1BC5"/>
    <w:rsid w:val="005E651B"/>
    <w:rsid w:val="005F76D5"/>
    <w:rsid w:val="006009F0"/>
    <w:rsid w:val="0061483B"/>
    <w:rsid w:val="006270EA"/>
    <w:rsid w:val="00627C83"/>
    <w:rsid w:val="00632E33"/>
    <w:rsid w:val="00641146"/>
    <w:rsid w:val="00653936"/>
    <w:rsid w:val="006601AC"/>
    <w:rsid w:val="00665303"/>
    <w:rsid w:val="00674675"/>
    <w:rsid w:val="00680CBC"/>
    <w:rsid w:val="006E49D3"/>
    <w:rsid w:val="006F2D5D"/>
    <w:rsid w:val="00707A70"/>
    <w:rsid w:val="00735D82"/>
    <w:rsid w:val="007560FB"/>
    <w:rsid w:val="00762D4B"/>
    <w:rsid w:val="00792566"/>
    <w:rsid w:val="007B7EA2"/>
    <w:rsid w:val="007D1BB8"/>
    <w:rsid w:val="007D6AD7"/>
    <w:rsid w:val="007E3AA4"/>
    <w:rsid w:val="007E4AE2"/>
    <w:rsid w:val="00800257"/>
    <w:rsid w:val="00821192"/>
    <w:rsid w:val="00830A2E"/>
    <w:rsid w:val="00834333"/>
    <w:rsid w:val="00855EEF"/>
    <w:rsid w:val="008627A3"/>
    <w:rsid w:val="008805DB"/>
    <w:rsid w:val="0088166F"/>
    <w:rsid w:val="008A6725"/>
    <w:rsid w:val="008C1A2C"/>
    <w:rsid w:val="008C245A"/>
    <w:rsid w:val="008D4AB2"/>
    <w:rsid w:val="008E251B"/>
    <w:rsid w:val="008F1ECF"/>
    <w:rsid w:val="009328BD"/>
    <w:rsid w:val="00962834"/>
    <w:rsid w:val="00966E91"/>
    <w:rsid w:val="00967923"/>
    <w:rsid w:val="00994375"/>
    <w:rsid w:val="009C3AD6"/>
    <w:rsid w:val="009C551F"/>
    <w:rsid w:val="009E0985"/>
    <w:rsid w:val="009E365F"/>
    <w:rsid w:val="009F2F90"/>
    <w:rsid w:val="009F4942"/>
    <w:rsid w:val="009F5EF5"/>
    <w:rsid w:val="009F7256"/>
    <w:rsid w:val="00A01C78"/>
    <w:rsid w:val="00A12E95"/>
    <w:rsid w:val="00A27138"/>
    <w:rsid w:val="00A4451A"/>
    <w:rsid w:val="00A614A1"/>
    <w:rsid w:val="00A71B46"/>
    <w:rsid w:val="00A7486B"/>
    <w:rsid w:val="00A77275"/>
    <w:rsid w:val="00A81146"/>
    <w:rsid w:val="00AB21A3"/>
    <w:rsid w:val="00AC039D"/>
    <w:rsid w:val="00AE4E7D"/>
    <w:rsid w:val="00AF378A"/>
    <w:rsid w:val="00AF5A26"/>
    <w:rsid w:val="00B247D5"/>
    <w:rsid w:val="00B266AD"/>
    <w:rsid w:val="00B32617"/>
    <w:rsid w:val="00B727F0"/>
    <w:rsid w:val="00BA3892"/>
    <w:rsid w:val="00BB0BBA"/>
    <w:rsid w:val="00BC536C"/>
    <w:rsid w:val="00BC735F"/>
    <w:rsid w:val="00BF293B"/>
    <w:rsid w:val="00C22F74"/>
    <w:rsid w:val="00C32CD6"/>
    <w:rsid w:val="00C349B5"/>
    <w:rsid w:val="00C366EC"/>
    <w:rsid w:val="00C41897"/>
    <w:rsid w:val="00C650D7"/>
    <w:rsid w:val="00C77EBB"/>
    <w:rsid w:val="00C876AC"/>
    <w:rsid w:val="00CA647D"/>
    <w:rsid w:val="00CB074C"/>
    <w:rsid w:val="00CC117A"/>
    <w:rsid w:val="00CC202F"/>
    <w:rsid w:val="00CD6511"/>
    <w:rsid w:val="00CE537D"/>
    <w:rsid w:val="00CF06B4"/>
    <w:rsid w:val="00D309D0"/>
    <w:rsid w:val="00D33CFF"/>
    <w:rsid w:val="00D358AE"/>
    <w:rsid w:val="00D65922"/>
    <w:rsid w:val="00D97ED9"/>
    <w:rsid w:val="00DA2F36"/>
    <w:rsid w:val="00DB3AFA"/>
    <w:rsid w:val="00DD1115"/>
    <w:rsid w:val="00E03276"/>
    <w:rsid w:val="00E03713"/>
    <w:rsid w:val="00E15BAC"/>
    <w:rsid w:val="00E24BC9"/>
    <w:rsid w:val="00ED00CC"/>
    <w:rsid w:val="00EE718D"/>
    <w:rsid w:val="00F078A2"/>
    <w:rsid w:val="00F07F09"/>
    <w:rsid w:val="00F11F26"/>
    <w:rsid w:val="00F773C0"/>
    <w:rsid w:val="00F85EFB"/>
    <w:rsid w:val="00FF08EF"/>
    <w:rsid w:val="00FF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3AAC43"/>
  <w15:docId w15:val="{8646E2B4-D8CC-4CF7-B367-D400416DC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AD7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D6A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6A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6AD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AD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AD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400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614A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lainText">
    <w:name w:val="Plain Text"/>
    <w:basedOn w:val="Normal"/>
    <w:link w:val="PlainTextChar1"/>
    <w:uiPriority w:val="99"/>
    <w:rsid w:val="009C3AD6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uiPriority w:val="99"/>
    <w:semiHidden/>
    <w:rsid w:val="009C3AD6"/>
    <w:rPr>
      <w:rFonts w:ascii="Courier" w:hAnsi="Courier"/>
      <w:sz w:val="21"/>
      <w:szCs w:val="21"/>
    </w:rPr>
  </w:style>
  <w:style w:type="character" w:customStyle="1" w:styleId="PlainTextChar1">
    <w:name w:val="Plain Text Char1"/>
    <w:link w:val="PlainText"/>
    <w:uiPriority w:val="99"/>
    <w:locked/>
    <w:rsid w:val="009C3AD6"/>
    <w:rPr>
      <w:rFonts w:ascii="Courier New" w:eastAsia="Times New Roman" w:hAnsi="Courier New" w:cs="Courier Ne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A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AD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473E0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9F7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471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6471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6471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64718"/>
    <w:rPr>
      <w:sz w:val="24"/>
      <w:szCs w:val="24"/>
    </w:rPr>
  </w:style>
  <w:style w:type="paragraph" w:styleId="Revision">
    <w:name w:val="Revision"/>
    <w:hidden/>
    <w:uiPriority w:val="99"/>
    <w:semiHidden/>
    <w:rsid w:val="008627A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2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5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3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7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8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9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1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1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7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9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3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8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7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DFED6-F9A9-46BB-8067-49F5553E2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1696</Words>
  <Characters>9671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Yale-New Haven Health System</Company>
  <LinksUpToDate>false</LinksUpToDate>
  <CharactersWithSpaces>11345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Sivachenko</dc:creator>
  <cp:lastModifiedBy>Dennis McGonagle</cp:lastModifiedBy>
  <cp:revision>2</cp:revision>
  <cp:lastPrinted>2015-03-02T16:29:00Z</cp:lastPrinted>
  <dcterms:created xsi:type="dcterms:W3CDTF">2015-03-19T14:21:00Z</dcterms:created>
  <dcterms:modified xsi:type="dcterms:W3CDTF">2015-03-19T14:21:00Z</dcterms:modified>
</cp:coreProperties>
</file>